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DD1903"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Content>
          <w:r w:rsidR="00BC3283">
            <w:t>Súťažné podklady</w:t>
          </w:r>
        </w:sdtContent>
      </w:sdt>
      <w:bookmarkEnd w:id="0"/>
      <w:bookmarkEnd w:id="1"/>
      <w:bookmarkEnd w:id="2"/>
      <w:bookmarkEnd w:id="3"/>
      <w:bookmarkEnd w:id="4"/>
      <w:bookmarkEnd w:id="5"/>
    </w:p>
    <w:p w14:paraId="78C39D9F" w14:textId="7DA5FAA5" w:rsidR="0098580B" w:rsidRDefault="00DD1903"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DD1903">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DD1903">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DD1903">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DD1903">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DD1903">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E3EC1E7"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Príloha SP9 – Link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r w:rsidR="00865983" w:rsidRPr="00986BD1">
        <w:t>Park</w:t>
      </w:r>
      <w:r w:rsidR="00950C44">
        <w:t>s</w:t>
      </w:r>
      <w:r w:rsidR="00865983" w:rsidRPr="00986BD1">
        <w:t>ys</w:t>
      </w:r>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r w:rsidR="002C32C3" w:rsidRPr="002C32C3">
        <w:t>ParkSys pre parkovací systém a súvisiace služby v režime SaaS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(Parskys, parkovacie automaty, enforcment,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Josephine,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Uchádzač má možnosť registrovať sa do systému Josephine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(eID).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DD1903"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Na bezproblémové používanie systému Josephine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Mozilla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Edge.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systéme Josephine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Josephine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zadaný pri registrácii do systému Josephine)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systéme Josephine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môže ktorýkoľvek zo záujemcov požiadať o ich vysvetlenie výlučne prostredníctvom systému Josephine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Josephine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 xml:space="preserve">bezpečnostným osobnostným kódom (eID). </w:t>
      </w:r>
      <w:r w:rsidR="0091145B">
        <w:rPr>
          <w:rFonts w:cs="Times New Roman"/>
          <w:szCs w:val="24"/>
        </w:rPr>
        <w:t>V</w:t>
      </w:r>
      <w:r w:rsidR="005D55B5">
        <w:rPr>
          <w:rFonts w:cs="Times New Roman"/>
          <w:szCs w:val="24"/>
        </w:rPr>
        <w:t> </w:t>
      </w:r>
      <w:r w:rsidRPr="00640D43">
        <w:rPr>
          <w:rFonts w:cs="Times New Roman"/>
          <w:szCs w:val="24"/>
        </w:rPr>
        <w:t>systéme je autentifikovaná spoločnosť, ktorú pomocou eID registruje štatutár danej spoločnosti. Autentifikáciu vykonáva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ahraním kvalifikovaného elektronického podpisu (napríklad podpisu eID)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prihlásení do systému Josephine.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kartu užívateľa po registrácii, ktorý je podpísaný elektronickým podpisom štatutára, alebo prešiel zaručenou konverziou. Autentifikáciu vykoná poskytovateľ systému J</w:t>
      </w:r>
      <w:r w:rsidR="0033205E">
        <w:rPr>
          <w:rFonts w:cs="Times New Roman"/>
          <w:szCs w:val="24"/>
        </w:rPr>
        <w:t>osephine</w:t>
      </w:r>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kartu užívateľa po registrácii, ktorá je podpísaná elektronickým podpisom štatutára aj splnomocnenou osobou, alebo prešla zaručenou konverziou. Autentifikáciu vykoná poskytovateľ systému Josephine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Autentifikovaný uchádzač si po prihlásení do systému Josephine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Josephine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r w:rsidRPr="00FA248C">
        <w:rPr>
          <w:rFonts w:cs="Times New Roman"/>
          <w:szCs w:val="24"/>
        </w:rPr>
        <w:t xml:space="preserve">Josephine musia byť pripojené požadované naskenované doklady </w:t>
      </w:r>
      <w:r w:rsidRPr="00EA3432">
        <w:rPr>
          <w:bCs/>
          <w:szCs w:val="24"/>
        </w:rPr>
        <w:t>tvoriace ponuku</w:t>
      </w:r>
      <w:r w:rsidRPr="00EA3432">
        <w:rPr>
          <w:szCs w:val="24"/>
        </w:rPr>
        <w:t xml:space="preserve"> ako sken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e-Governmente)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36A0341C"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r w:rsidR="0068792E" w:rsidRPr="00D93AF1">
        <w:rPr>
          <w:rFonts w:cs="Times New Roman"/>
          <w:color w:val="000000" w:themeColor="text1"/>
        </w:rPr>
        <w:t>2</w:t>
      </w:r>
      <w:r w:rsidR="31A32B05" w:rsidRPr="00D93AF1">
        <w:rPr>
          <w:rFonts w:cs="Times New Roman"/>
          <w:color w:val="000000" w:themeColor="text1"/>
        </w:rPr>
        <w:t>8</w:t>
      </w:r>
      <w:r w:rsidR="00D37DEA" w:rsidRPr="00D93AF1">
        <w:rPr>
          <w:rFonts w:cs="Times New Roman"/>
          <w:color w:val="000000" w:themeColor="text1"/>
        </w:rPr>
        <w:t>.</w:t>
      </w:r>
      <w:r w:rsidR="000F41F6">
        <w:rPr>
          <w:rFonts w:cs="Times New Roman"/>
          <w:color w:val="000000" w:themeColor="text1"/>
        </w:rPr>
        <w:t>10</w:t>
      </w:r>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39" w:name="_Toc48164661"/>
      <w:r w:rsidRPr="00D93AF1">
        <w:lastRenderedPageBreak/>
        <w:t>Otváranie ponúk</w:t>
      </w:r>
      <w:bookmarkEnd w:id="39"/>
    </w:p>
    <w:p w14:paraId="54706C8F" w14:textId="352A0E23"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r w:rsidR="00952F59" w:rsidRPr="00D93AF1">
        <w:rPr>
          <w:rFonts w:cs="Times New Roman"/>
          <w:color w:val="000000" w:themeColor="text1"/>
        </w:rPr>
        <w:t>2</w:t>
      </w:r>
      <w:r w:rsidR="18B4427D" w:rsidRPr="00D93AF1">
        <w:rPr>
          <w:rFonts w:cs="Times New Roman"/>
          <w:color w:val="000000" w:themeColor="text1"/>
        </w:rPr>
        <w:t>8</w:t>
      </w:r>
      <w:r w:rsidR="00D37DEA" w:rsidRPr="00D93AF1">
        <w:rPr>
          <w:rFonts w:cs="Times New Roman"/>
          <w:color w:val="000000" w:themeColor="text1"/>
        </w:rPr>
        <w:t>.</w:t>
      </w:r>
      <w:r w:rsidR="00FB01D4">
        <w:rPr>
          <w:rFonts w:cs="Times New Roman"/>
          <w:color w:val="000000" w:themeColor="text1"/>
        </w:rPr>
        <w:t>10</w:t>
      </w:r>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Bratislavy, Laurinská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0" w:name="_Toc48164662"/>
      <w:r>
        <w:t>Dôvernosť verejného obstarávania</w:t>
      </w:r>
      <w:bookmarkEnd w:id="40"/>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41" w:name="_Toc48164663"/>
      <w:r>
        <w:t>Vyhodnotenie splnenia podmienok účasti a ponúk</w:t>
      </w:r>
      <w:bookmarkEnd w:id="41"/>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42" w:name="_Toc48164664"/>
      <w:r>
        <w:t>Informácia o výsledku vyhodnotenia ponúk</w:t>
      </w:r>
      <w:bookmarkEnd w:id="42"/>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43" w:name="_Toc48164665"/>
      <w:r>
        <w:t>Uzavretie zmluvy</w:t>
      </w:r>
      <w:bookmarkEnd w:id="43"/>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44"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nasl.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44"/>
    </w:p>
    <w:p w14:paraId="39363A47" w14:textId="0987084E" w:rsidR="005E0743" w:rsidRPr="000F73D9" w:rsidRDefault="005E0743" w:rsidP="006B6805">
      <w:pPr>
        <w:pStyle w:val="Nadpis6"/>
        <w:numPr>
          <w:ilvl w:val="0"/>
          <w:numId w:val="18"/>
        </w:numPr>
        <w:spacing w:before="0"/>
        <w:ind w:left="851" w:hanging="284"/>
        <w:rPr>
          <w:rFonts w:ascii="Times New Roman" w:hAnsi="Times New Roman" w:cs="Times New Roman"/>
          <w:color w:val="000000" w:themeColor="text1"/>
          <w:szCs w:val="24"/>
        </w:rPr>
      </w:pPr>
      <w:r w:rsidRPr="00A900B6">
        <w:rPr>
          <w:rFonts w:ascii="Times New Roman" w:hAnsi="Times New Roman" w:cs="Times New Roman"/>
          <w:color w:val="000000" w:themeColor="text1"/>
          <w:szCs w:val="24"/>
        </w:rPr>
        <w:t>splnomocnenie</w:t>
      </w:r>
      <w:r>
        <w:rPr>
          <w:rFonts w:ascii="Times New Roman" w:hAnsi="Times New Roman" w:cs="Times New Roman"/>
          <w:color w:val="000000" w:themeColor="text1"/>
          <w:szCs w:val="24"/>
        </w:rPr>
        <w:t xml:space="preserve"> jedného člena zo s</w:t>
      </w:r>
      <w:r w:rsidRPr="00A900B6">
        <w:rPr>
          <w:rFonts w:ascii="Times New Roman" w:hAnsi="Times New Roman" w:cs="Times New Roman"/>
          <w:color w:val="000000" w:themeColor="text1"/>
          <w:szCs w:val="24"/>
        </w:rPr>
        <w:t>kupiny dodávateľov, ktorý bude</w:t>
      </w:r>
      <w:r>
        <w:rPr>
          <w:rFonts w:ascii="Times New Roman" w:hAnsi="Times New Roman" w:cs="Times New Roman"/>
          <w:color w:val="000000" w:themeColor="text1"/>
          <w:szCs w:val="24"/>
        </w:rPr>
        <w:t xml:space="preserve"> mať postavenie hlavného člena skupiny dodávateľov, udelené ostatnými členmi skupiny dodávateľov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uskutočňovanie a prijímanie akýchkoľvek právnych úkonov, ktoré sa budú uskutočňovať 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w:t>
      </w:r>
      <w:r>
        <w:rPr>
          <w:rFonts w:ascii="Times New Roman" w:hAnsi="Times New Roman" w:cs="Times New Roman"/>
          <w:color w:val="000000" w:themeColor="text1"/>
          <w:szCs w:val="24"/>
        </w:rPr>
        <w:t>rijímať v</w:t>
      </w:r>
      <w:r w:rsidR="005D55B5">
        <w:rPr>
          <w:rFonts w:ascii="Times New Roman" w:hAnsi="Times New Roman" w:cs="Times New Roman"/>
          <w:color w:val="000000" w:themeColor="text1"/>
          <w:szCs w:val="24"/>
        </w:rPr>
        <w:t> </w:t>
      </w:r>
      <w:r>
        <w:rPr>
          <w:rFonts w:ascii="Times New Roman" w:hAnsi="Times New Roman" w:cs="Times New Roman"/>
          <w:color w:val="000000" w:themeColor="text1"/>
          <w:szCs w:val="24"/>
        </w:rPr>
        <w:t>mene všetkých členov s</w:t>
      </w:r>
      <w:r w:rsidRPr="00A900B6">
        <w:rPr>
          <w:rFonts w:ascii="Times New Roman" w:hAnsi="Times New Roman" w:cs="Times New Roman"/>
          <w:color w:val="000000" w:themeColor="text1"/>
          <w:szCs w:val="24"/>
        </w:rPr>
        <w:t>kupiny dodávateľov v</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súvislosti s</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 xml:space="preserve">plnením zmluvy, ktorá bude výsledkom </w:t>
      </w:r>
      <w:r>
        <w:rPr>
          <w:rFonts w:ascii="Times New Roman" w:hAnsi="Times New Roman" w:cs="Times New Roman"/>
          <w:color w:val="000000" w:themeColor="text1"/>
          <w:szCs w:val="24"/>
        </w:rPr>
        <w:t>v</w:t>
      </w:r>
      <w:r w:rsidRPr="00A900B6">
        <w:rPr>
          <w:rFonts w:ascii="Times New Roman" w:hAnsi="Times New Roman"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6B6805">
      <w:pPr>
        <w:pStyle w:val="Nadpis6"/>
        <w:numPr>
          <w:ilvl w:val="0"/>
          <w:numId w:val="18"/>
        </w:numPr>
        <w:spacing w:before="0"/>
        <w:ind w:left="851" w:hanging="284"/>
        <w:rPr>
          <w:rFonts w:cs="Times New Roman"/>
          <w:color w:val="000000" w:themeColor="text1"/>
          <w:szCs w:val="24"/>
        </w:rPr>
      </w:pPr>
      <w:r w:rsidRPr="00A900B6">
        <w:rPr>
          <w:rFonts w:ascii="Times New Roman" w:hAnsi="Times New Roman" w:cs="Times New Roman"/>
          <w:color w:val="000000" w:themeColor="text1"/>
          <w:szCs w:val="24"/>
        </w:rPr>
        <w:t>opis vzájomných pr</w:t>
      </w:r>
      <w:r>
        <w:rPr>
          <w:rFonts w:ascii="Times New Roman" w:hAnsi="Times New Roman" w:cs="Times New Roman"/>
          <w:color w:val="000000" w:themeColor="text1"/>
          <w:szCs w:val="24"/>
        </w:rPr>
        <w:t>áv a povinností členov s</w:t>
      </w:r>
      <w:r w:rsidRPr="00A900B6">
        <w:rPr>
          <w:rFonts w:ascii="Times New Roman" w:hAnsi="Times New Roman" w:cs="Times New Roman"/>
          <w:color w:val="000000" w:themeColor="text1"/>
          <w:szCs w:val="24"/>
        </w:rPr>
        <w:t xml:space="preserve">kupiny dodávateľov s uvedením činností, </w:t>
      </w:r>
      <w:r>
        <w:rPr>
          <w:rFonts w:ascii="Times New Roman" w:hAnsi="Times New Roman" w:cs="Times New Roman"/>
          <w:color w:val="000000" w:themeColor="text1"/>
          <w:szCs w:val="24"/>
        </w:rPr>
        <w:t>ktorými sa jednotliví členovia s</w:t>
      </w:r>
      <w:r w:rsidRPr="00A900B6">
        <w:rPr>
          <w:rFonts w:ascii="Times New Roman" w:hAnsi="Times New Roman" w:cs="Times New Roman"/>
          <w:color w:val="000000" w:themeColor="text1"/>
          <w:szCs w:val="24"/>
        </w:rPr>
        <w:t>kupiny dodávateľov budú podieľať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plnení predmetu zákazky;</w:t>
      </w:r>
    </w:p>
    <w:p w14:paraId="24C656B2" w14:textId="0048AF45" w:rsidR="003E3017" w:rsidRPr="005E0743" w:rsidRDefault="005E0743" w:rsidP="006B6805">
      <w:pPr>
        <w:pStyle w:val="Nadpis6"/>
        <w:numPr>
          <w:ilvl w:val="0"/>
          <w:numId w:val="18"/>
        </w:numPr>
        <w:spacing w:before="0" w:after="160"/>
        <w:ind w:left="851" w:hanging="284"/>
        <w:rPr>
          <w:rFonts w:ascii="Times New Roman" w:hAnsi="Times New Roman" w:cs="Times New Roman"/>
          <w:color w:val="000000" w:themeColor="text1"/>
          <w:szCs w:val="24"/>
        </w:rPr>
      </w:pPr>
      <w:r w:rsidRPr="005E0743">
        <w:rPr>
          <w:rFonts w:ascii="Times New Roman" w:hAnsi="Times New Roman" w:cs="Times New Roman"/>
          <w:color w:val="000000" w:themeColor="text1"/>
          <w:szCs w:val="24"/>
        </w:rPr>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45" w:name="_Toc48164666"/>
      <w:r>
        <w:lastRenderedPageBreak/>
        <w:t>Podmienky účasti</w:t>
      </w:r>
      <w:bookmarkEnd w:id="45"/>
    </w:p>
    <w:p w14:paraId="7D293934" w14:textId="4C33DA41" w:rsidR="00E4164F" w:rsidRDefault="00E4164F" w:rsidP="006B6805">
      <w:pPr>
        <w:pStyle w:val="Nadpis2"/>
        <w:numPr>
          <w:ilvl w:val="0"/>
          <w:numId w:val="13"/>
        </w:numPr>
        <w:ind w:left="0" w:hanging="426"/>
      </w:pPr>
      <w:bookmarkStart w:id="46" w:name="_Toc48164667"/>
      <w:r>
        <w:t>Osobné postavenie</w:t>
      </w:r>
      <w:bookmarkEnd w:id="46"/>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47" w:name="_Toc48164668"/>
      <w:r>
        <w:lastRenderedPageBreak/>
        <w:t>Finančné a ekonomické postavenie</w:t>
      </w:r>
      <w:bookmarkEnd w:id="47"/>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48" w:name="_Toc48164669"/>
      <w:r>
        <w:t>Technická spôsobilosť alebo odborná spôsobilosť</w:t>
      </w:r>
      <w:bookmarkEnd w:id="48"/>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49" w:name="_Toc48164670"/>
      <w:r w:rsidRPr="0026196D">
        <w:t>Všeobecne</w:t>
      </w:r>
      <w:r>
        <w:t xml:space="preserve"> k preukazovaniu splnenia podmienok účasti</w:t>
      </w:r>
      <w:bookmarkEnd w:id="49"/>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Uchádzač môže v JEDe prehlásiť splnenie podmienok účasti prostredníctvom globálneho údaja (alfa) uvedeného v oddiele IV. Časti jednotného európskeho dokumentu</w:t>
      </w:r>
      <w:r w:rsidRPr="00910BA9">
        <w:t>.</w:t>
      </w:r>
    </w:p>
    <w:p w14:paraId="12B76597" w14:textId="46EB9CB4"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Vzhľadom na skutočnosť, že rozšírenie podmienky účasti stanovenej v zmysle </w:t>
      </w:r>
      <w:r>
        <w:br/>
      </w:r>
      <w:r w:rsidRPr="00FF0BA3">
        <w:rPr>
          <w:rFonts w:eastAsia="Times New Roman" w:cs="Times New Roman"/>
        </w:rPr>
        <w:t xml:space="preserve">§ 34 ods. 1 písm. a) ZVO je zároveň jedným z kritérií na vyhodnotenie ponúk, verejný obstarávateľ odporúča uchádzačom preukazovať túto podmienku účasti prostredníctvom požadovaných dokladov (zoznamom poskytnutých služieb). V prípade, ak uchádzač využije na preukázanie tejto podmienky účasti JED, verejný obstarávateľ </w:t>
      </w:r>
      <w:r w:rsidR="00AD0884" w:rsidRPr="00FF0BA3">
        <w:rPr>
          <w:rFonts w:eastAsia="Times New Roman" w:cs="Times New Roman"/>
        </w:rPr>
        <w:t xml:space="preserve">ho </w:t>
      </w:r>
      <w:r w:rsidRPr="00FF0BA3">
        <w:rPr>
          <w:rFonts w:eastAsia="Times New Roman" w:cs="Times New Roman"/>
        </w:rPr>
        <w:t xml:space="preserve">v zmysle </w:t>
      </w:r>
      <w:r>
        <w:br/>
      </w:r>
      <w:r w:rsidRPr="00FF0BA3">
        <w:rPr>
          <w:rFonts w:eastAsia="Times New Roman" w:cs="Times New Roman"/>
        </w:rPr>
        <w:t xml:space="preserve">§ 39 ods. 6 ZVO vyzve na zabezpečenie riadneho priebehu verejného obstarávania o predloženie dokladov nahradených JEDom.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0" w:name="_Ref43739262"/>
      <w:r>
        <w:lastRenderedPageBreak/>
        <w:t xml:space="preserve"> </w:t>
      </w:r>
      <w:bookmarkStart w:id="51" w:name="_Toc48164671"/>
      <w:r w:rsidR="0021275C">
        <w:t>Spôsob a k</w:t>
      </w:r>
      <w:r w:rsidR="005228A6">
        <w:t>ritériá na</w:t>
      </w:r>
      <w:r w:rsidR="005D55B5">
        <w:t> </w:t>
      </w:r>
      <w:r w:rsidR="005228A6">
        <w:t>vyhodnotenie ponúk</w:t>
      </w:r>
      <w:bookmarkEnd w:id="50"/>
      <w:bookmarkEnd w:id="51"/>
    </w:p>
    <w:p w14:paraId="51F7BAEA" w14:textId="127EF6E9" w:rsidR="005228A6" w:rsidRDefault="00EE1328" w:rsidP="006B6805">
      <w:pPr>
        <w:pStyle w:val="Nadpis2"/>
        <w:numPr>
          <w:ilvl w:val="0"/>
          <w:numId w:val="15"/>
        </w:numPr>
        <w:ind w:left="0" w:hanging="426"/>
      </w:pPr>
      <w:bookmarkStart w:id="52" w:name="_Toc48164672"/>
      <w:r>
        <w:t xml:space="preserve">Čiastkové </w:t>
      </w:r>
      <w:r w:rsidR="0019282F">
        <w:t xml:space="preserve">kritéria </w:t>
      </w:r>
      <w:r w:rsidR="00B80196">
        <w:t>hodnotenia</w:t>
      </w:r>
      <w:bookmarkEnd w:id="52"/>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9841AE9" w:rsidR="00AB7D94" w:rsidRDefault="005B1E1A" w:rsidP="0019282F">
            <w:r>
              <w:fldChar w:fldCharType="begin"/>
            </w:r>
            <w:r>
              <w:instrText xml:space="preserve"> REF _Ref43739262 \r \h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716DCA">
              <w:fldChar w:fldCharType="separate"/>
            </w:r>
            <w:r w:rsidR="00716DCA">
              <w:t>1.1</w:t>
            </w:r>
            <w:r w:rsidR="00716DCA">
              <w:fldChar w:fldCharType="end"/>
            </w:r>
          </w:p>
        </w:tc>
        <w:tc>
          <w:tcPr>
            <w:tcW w:w="5811" w:type="dxa"/>
          </w:tcPr>
          <w:p w14:paraId="718480A5" w14:textId="279B6950"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Pr>
          <w:p w14:paraId="03483B46" w14:textId="0B7804F6" w:rsidR="00AB7D94" w:rsidRPr="00C92A8A" w:rsidRDefault="000C6C63" w:rsidP="0019282F">
            <w:pPr>
              <w:cnfStyle w:val="000000100000" w:firstRow="0" w:lastRow="0" w:firstColumn="0" w:lastColumn="0" w:oddVBand="0" w:evenVBand="0" w:oddHBand="1" w:evenHBand="0" w:firstRowFirstColumn="0" w:firstRowLastColumn="0" w:lastRowFirstColumn="0" w:lastRowLastColumn="0"/>
              <w:rPr>
                <w:lang w:val="en-US"/>
              </w:rPr>
            </w:pPr>
            <w:bookmarkStart w:id="53" w:name="C11"/>
            <w:r>
              <w:t>41</w:t>
            </w:r>
            <w:r w:rsidR="00C20CA0" w:rsidRPr="00C92A8A">
              <w:t>,0b</w:t>
            </w:r>
            <w:bookmarkEnd w:id="53"/>
          </w:p>
        </w:tc>
      </w:tr>
      <w:tr w:rsidR="00AB7D94" w14:paraId="57F9AAD6"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4D387907" w14:textId="5B0B88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_Ref43739381 \r \h </w:instrText>
            </w:r>
            <w:r w:rsidR="00716DCA">
              <w:fldChar w:fldCharType="separate"/>
            </w:r>
            <w:r w:rsidR="00716DCA">
              <w:t>1.2</w:t>
            </w:r>
            <w:r w:rsidR="00716DCA">
              <w:fldChar w:fldCharType="end"/>
            </w:r>
          </w:p>
        </w:tc>
        <w:tc>
          <w:tcPr>
            <w:tcW w:w="5811" w:type="dxa"/>
          </w:tcPr>
          <w:p w14:paraId="0A87E425" w14:textId="42B440CB"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_Ref43739381 \h </w:instrText>
            </w:r>
            <w:r>
              <w:fldChar w:fldCharType="separate"/>
            </w:r>
            <w:r>
              <w:t>Skúsenosti dodávateľa s obdobnými projektmi</w:t>
            </w:r>
            <w:r>
              <w:fldChar w:fldCharType="end"/>
            </w:r>
          </w:p>
        </w:tc>
        <w:tc>
          <w:tcPr>
            <w:tcW w:w="1696" w:type="dxa"/>
          </w:tcPr>
          <w:p w14:paraId="1A480522" w14:textId="03E341A8"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54" w:name="C12"/>
            <w:r w:rsidRPr="00C92A8A">
              <w:t>4</w:t>
            </w:r>
            <w:r w:rsidR="00C20CA0" w:rsidRPr="00C92A8A">
              <w:t>,0b</w:t>
            </w:r>
            <w:bookmarkEnd w:id="54"/>
          </w:p>
        </w:tc>
      </w:tr>
      <w:tr w:rsidR="00AB7D94" w14:paraId="1D33F5C8"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01BCA81" w14:textId="244821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_Ref43739408 \r \h </w:instrText>
            </w:r>
            <w:r w:rsidR="00716DCA">
              <w:fldChar w:fldCharType="separate"/>
            </w:r>
            <w:r w:rsidR="00716DCA">
              <w:t>1.3</w:t>
            </w:r>
            <w:r w:rsidR="00716DCA">
              <w:fldChar w:fldCharType="end"/>
            </w:r>
          </w:p>
        </w:tc>
        <w:tc>
          <w:tcPr>
            <w:tcW w:w="5811" w:type="dxa"/>
          </w:tcPr>
          <w:p w14:paraId="65348CE1" w14:textId="5AEA9F46"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_Ref43739408 \h </w:instrText>
            </w:r>
            <w:r>
              <w:fldChar w:fldCharType="separate"/>
            </w:r>
            <w:r w:rsidR="001B3181">
              <w:t>Popis ponúkaného plnenia</w:t>
            </w:r>
            <w:r>
              <w:fldChar w:fldCharType="end"/>
            </w:r>
          </w:p>
        </w:tc>
        <w:tc>
          <w:tcPr>
            <w:tcW w:w="1696" w:type="dxa"/>
          </w:tcPr>
          <w:p w14:paraId="2C0D81A9" w14:textId="168EEB3D" w:rsidR="00AB7D94"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55" w:name="C13"/>
            <w:r w:rsidRPr="00C92A8A">
              <w:t>15</w:t>
            </w:r>
            <w:r w:rsidR="00C20CA0" w:rsidRPr="00C92A8A">
              <w:t>,0b</w:t>
            </w:r>
            <w:bookmarkEnd w:id="55"/>
          </w:p>
        </w:tc>
      </w:tr>
      <w:tr w:rsidR="0092647C" w14:paraId="1C4E2419"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1C04A293" w14:textId="11B6A3FE" w:rsidR="0092647C"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_Ref43739440 \r \h </w:instrText>
            </w:r>
            <w:r w:rsidR="00716DCA">
              <w:fldChar w:fldCharType="separate"/>
            </w:r>
            <w:r w:rsidR="00716DCA">
              <w:t>1.4</w:t>
            </w:r>
            <w:r w:rsidR="00716DCA">
              <w:fldChar w:fldCharType="end"/>
            </w:r>
          </w:p>
        </w:tc>
        <w:tc>
          <w:tcPr>
            <w:tcW w:w="5811" w:type="dxa"/>
          </w:tcPr>
          <w:p w14:paraId="78DD95E3" w14:textId="49AA46E4" w:rsidR="0092647C" w:rsidRDefault="00062468" w:rsidP="0019282F">
            <w:pPr>
              <w:cnfStyle w:val="000000000000" w:firstRow="0" w:lastRow="0" w:firstColumn="0" w:lastColumn="0" w:oddVBand="0" w:evenVBand="0" w:oddHBand="0" w:evenHBand="0" w:firstRowFirstColumn="0" w:firstRowLastColumn="0" w:lastRowFirstColumn="0" w:lastRowLastColumn="0"/>
            </w:pPr>
            <w:r>
              <w:t>Systémové integrácie</w:t>
            </w:r>
          </w:p>
        </w:tc>
        <w:tc>
          <w:tcPr>
            <w:tcW w:w="1696" w:type="dxa"/>
          </w:tcPr>
          <w:p w14:paraId="67CC1BAA" w14:textId="7F34CAE1" w:rsidR="0092647C"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56" w:name="C14"/>
            <w:r w:rsidRPr="00C92A8A">
              <w:t>1</w:t>
            </w:r>
            <w:r w:rsidR="001F6EA8">
              <w:t>0</w:t>
            </w:r>
            <w:r w:rsidR="00C20CA0" w:rsidRPr="00C92A8A">
              <w:t>,0b</w:t>
            </w:r>
            <w:bookmarkEnd w:id="56"/>
          </w:p>
        </w:tc>
      </w:tr>
      <w:tr w:rsidR="00C026F0" w14:paraId="55A8E546"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785323" w14:textId="10B9DD23" w:rsidR="00C026F0"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_Ref43739445 \r \h </w:instrText>
            </w:r>
            <w:r w:rsidR="00716DCA">
              <w:fldChar w:fldCharType="separate"/>
            </w:r>
            <w:r w:rsidR="00716DCA">
              <w:t>1.5</w:t>
            </w:r>
            <w:r w:rsidR="00716DCA">
              <w:fldChar w:fldCharType="end"/>
            </w:r>
          </w:p>
        </w:tc>
        <w:tc>
          <w:tcPr>
            <w:tcW w:w="5811" w:type="dxa"/>
          </w:tcPr>
          <w:p w14:paraId="311A451A" w14:textId="0E39FB34" w:rsidR="00C026F0"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_Ref43739445 \h </w:instrText>
            </w:r>
            <w:r>
              <w:fldChar w:fldCharType="separate"/>
            </w:r>
            <w:r w:rsidR="001B3181">
              <w:t>Spôsob dodania predmetu plnenia (</w:t>
            </w:r>
            <w:r w:rsidR="001B3181" w:rsidRPr="412E957F">
              <w:rPr>
                <w:i/>
                <w:iCs/>
              </w:rPr>
              <w:t>project delivery approach</w:t>
            </w:r>
            <w:r w:rsidR="001B3181">
              <w:t>)</w:t>
            </w:r>
            <w:r>
              <w:fldChar w:fldCharType="end"/>
            </w:r>
          </w:p>
        </w:tc>
        <w:tc>
          <w:tcPr>
            <w:tcW w:w="1696" w:type="dxa"/>
          </w:tcPr>
          <w:p w14:paraId="57D9B2B0" w14:textId="45DC4AF7" w:rsidR="00C026F0"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57" w:name="C15"/>
            <w:r w:rsidRPr="00C92A8A">
              <w:t>10</w:t>
            </w:r>
            <w:r w:rsidR="00C20CA0" w:rsidRPr="00C92A8A">
              <w:t>,0b</w:t>
            </w:r>
            <w:bookmarkEnd w:id="57"/>
          </w:p>
        </w:tc>
      </w:tr>
      <w:tr w:rsidR="00AB7D94" w14:paraId="5BE921F2" w14:textId="77777777" w:rsidTr="00DA2499">
        <w:trPr>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7E175D12"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_Ref43739451 \r \h </w:instrText>
            </w:r>
            <w:r w:rsidR="00716DCA">
              <w:fldChar w:fldCharType="separate"/>
            </w:r>
            <w:r w:rsidR="00716DCA">
              <w:t>1.6</w:t>
            </w:r>
            <w:r w:rsidR="00716DCA">
              <w:fldChar w:fldCharType="end"/>
            </w:r>
          </w:p>
        </w:tc>
        <w:tc>
          <w:tcPr>
            <w:tcW w:w="5811" w:type="dxa"/>
          </w:tcPr>
          <w:p w14:paraId="64EBF5D5" w14:textId="284B7B44"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_Ref43739451 \h </w:instrText>
            </w:r>
            <w:r>
              <w:fldChar w:fldCharType="separate"/>
            </w:r>
            <w:r w:rsidR="000E4EF8">
              <w:t>Lehota dodania fázy 0 a fázy 1</w:t>
            </w:r>
            <w:r>
              <w:fldChar w:fldCharType="end"/>
            </w:r>
            <w:r w:rsidR="00AD6659">
              <w:t xml:space="preserve"> </w:t>
            </w:r>
          </w:p>
        </w:tc>
        <w:tc>
          <w:tcPr>
            <w:tcW w:w="1696" w:type="dxa"/>
          </w:tcPr>
          <w:p w14:paraId="4B42C76B" w14:textId="50A1F60C"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rPr>
                <w:lang w:val="en-US"/>
              </w:rPr>
            </w:pPr>
            <w:bookmarkStart w:id="58" w:name="C16"/>
            <w:r w:rsidRPr="00C92A8A">
              <w:t>2</w:t>
            </w:r>
            <w:r w:rsidR="00C20CA0" w:rsidRPr="00C92A8A">
              <w:t>0,0b</w:t>
            </w:r>
            <w:bookmarkEnd w:id="58"/>
          </w:p>
        </w:tc>
      </w:tr>
      <w:tr w:rsidR="004F7D06" w14:paraId="5B5A4505"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19282F"/>
        </w:tc>
        <w:tc>
          <w:tcPr>
            <w:tcW w:w="5811" w:type="dxa"/>
          </w:tcPr>
          <w:p w14:paraId="5628997A" w14:textId="77777777" w:rsidR="004F7D06" w:rsidRDefault="004F7D06" w:rsidP="0019282F">
            <w:pPr>
              <w:cnfStyle w:val="000000100000" w:firstRow="0" w:lastRow="0" w:firstColumn="0" w:lastColumn="0" w:oddVBand="0" w:evenVBand="0" w:oddHBand="1" w:evenHBand="0" w:firstRowFirstColumn="0" w:firstRowLastColumn="0" w:lastRowFirstColumn="0" w:lastRowLastColumn="0"/>
            </w:pPr>
          </w:p>
        </w:tc>
        <w:tc>
          <w:tcPr>
            <w:tcW w:w="1696" w:type="dxa"/>
          </w:tcPr>
          <w:p w14:paraId="6E94BE6D" w14:textId="154FD29F" w:rsidR="004F7D06" w:rsidRPr="00EB7B64" w:rsidRDefault="00C20CA0" w:rsidP="00B20F0F">
            <w:pPr>
              <w:keepNext/>
              <w:cnfStyle w:val="000000100000" w:firstRow="0" w:lastRow="0" w:firstColumn="0" w:lastColumn="0" w:oddVBand="0" w:evenVBand="0" w:oddHBand="1"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26559C">
              <w:rPr>
                <w:b/>
                <w:bCs/>
                <w:noProof/>
              </w:rPr>
              <w:t>100,0</w:t>
            </w:r>
            <w:r>
              <w:rPr>
                <w:b/>
                <w:bCs/>
              </w:rPr>
              <w:fldChar w:fldCharType="end"/>
            </w:r>
            <w:r>
              <w:rPr>
                <w:b/>
                <w:bCs/>
              </w:rPr>
              <w:t>b</w:t>
            </w:r>
          </w:p>
        </w:tc>
      </w:tr>
    </w:tbl>
    <w:p w14:paraId="57A9283C" w14:textId="6C458915" w:rsidR="0019282F" w:rsidRDefault="00B20F0F" w:rsidP="00B20F0F">
      <w:pPr>
        <w:pStyle w:val="Popis"/>
      </w:pPr>
      <w:bookmarkStart w:id="59"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59"/>
    </w:p>
    <w:p w14:paraId="463F13A0" w14:textId="7F1C95D2" w:rsidR="003C6191" w:rsidRDefault="0048698A" w:rsidP="006B6805">
      <w:pPr>
        <w:pStyle w:val="Nadpis2"/>
        <w:numPr>
          <w:ilvl w:val="1"/>
          <w:numId w:val="15"/>
        </w:numPr>
        <w:spacing w:before="360"/>
        <w:ind w:left="788" w:hanging="431"/>
      </w:pPr>
      <w:bookmarkStart w:id="60" w:name="_Ref43739366"/>
      <w:bookmarkStart w:id="61" w:name="_Toc48164673"/>
      <w:r>
        <w:t>Celková cena</w:t>
      </w:r>
      <w:r w:rsidR="008E6BAC">
        <w:t xml:space="preserve"> za poskytnuté služby</w:t>
      </w:r>
      <w:r>
        <w:t xml:space="preserve"> </w:t>
      </w:r>
      <w:r w:rsidR="00950BEB">
        <w:t>s</w:t>
      </w:r>
      <w:r>
        <w:t xml:space="preserve"> DPH</w:t>
      </w:r>
      <w:bookmarkEnd w:id="60"/>
      <w:bookmarkEnd w:id="61"/>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A4B4592"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41,0b</m:t>
          </m:r>
          <m:r>
            <m:rPr>
              <m:sty m:val="p"/>
            </m:rPr>
            <w:rPr>
              <w:rFonts w:ascii="Cambria Math" w:hAnsi="Cambria Math" w:cs="Cambria Math"/>
            </w:rPr>
            <w:fldChar w:fldCharType="end"/>
          </m:r>
        </m:oMath>
      </m:oMathPara>
    </w:p>
    <w:p w14:paraId="0DAC37D6" w14:textId="68421A62" w:rsidR="0048698A" w:rsidRDefault="0048698A" w:rsidP="006B6805">
      <w:pPr>
        <w:pStyle w:val="Nadpis2"/>
        <w:numPr>
          <w:ilvl w:val="1"/>
          <w:numId w:val="15"/>
        </w:numPr>
        <w:spacing w:before="360"/>
        <w:ind w:left="788" w:hanging="431"/>
      </w:pPr>
      <w:bookmarkStart w:id="62" w:name="_Ref43739381"/>
      <w:bookmarkStart w:id="63" w:name="_Toc48164674"/>
      <w:r>
        <w:lastRenderedPageBreak/>
        <w:t xml:space="preserve">Skúsenosti </w:t>
      </w:r>
      <w:r w:rsidR="00C94A13">
        <w:t xml:space="preserve">uchádzača </w:t>
      </w:r>
      <w:r>
        <w:t>s obdobnými projektmi</w:t>
      </w:r>
      <w:bookmarkEnd w:id="62"/>
      <w:bookmarkEnd w:id="63"/>
    </w:p>
    <w:p w14:paraId="4376F89C" w14:textId="4675A5CB" w:rsidR="00730F08" w:rsidRDefault="00EB3F89" w:rsidP="00FF0BA3">
      <w:pPr>
        <w:spacing w:before="100" w:beforeAutospacing="1"/>
        <w:rPr>
          <w:rFonts w:cs="Times New Roman"/>
        </w:rPr>
      </w:pPr>
      <w:r w:rsidRPr="6B801F1C">
        <w:rPr>
          <w:rFonts w:cs="Times New Roman"/>
        </w:rPr>
        <w:t>V tomto kvalitatívnom kritériu verejný obstarávateľ zhodnotí skúsenosti uchádzača a to tak, že bude zvýhodnený ten uchádzač, ktorý poskytol viac referenčných zákaziek s minimálnymi parametrami, ktoré verejný obstarávateľ požaduje na preukázanie podmienky účasti stanovenej podľa § 34 ods. 1 písm. a) ZVO.</w:t>
      </w:r>
      <w:r w:rsidR="000A6626" w:rsidRPr="6B801F1C">
        <w:rPr>
          <w:rFonts w:cs="Times New Roman"/>
        </w:rPr>
        <w:t xml:space="preserve"> </w:t>
      </w:r>
      <w:r w:rsidR="000A6626" w:rsidRPr="000D1E07">
        <w:rPr>
          <w:rFonts w:cs="Times New Roman"/>
        </w:rPr>
        <w:t>Viď bod</w:t>
      </w:r>
      <w:r w:rsidR="00730F08" w:rsidRPr="000D1E07">
        <w:rPr>
          <w:rFonts w:cs="Times New Roman"/>
        </w:rPr>
        <w:t xml:space="preserve"> III</w:t>
      </w:r>
      <w:r w:rsidR="00270FAD" w:rsidRPr="000D1E07">
        <w:rPr>
          <w:rFonts w:cs="Times New Roman"/>
        </w:rPr>
        <w:t>.1.3</w:t>
      </w:r>
      <w:r w:rsidR="00006F9B" w:rsidRPr="000D1E07">
        <w:rPr>
          <w:rFonts w:cs="Times New Roman"/>
        </w:rPr>
        <w:t xml:space="preserve"> „</w:t>
      </w:r>
      <w:r w:rsidR="009E14CF" w:rsidRPr="000D1E07">
        <w:rPr>
          <w:rFonts w:cs="Times New Roman"/>
        </w:rPr>
        <w:t>Technická a odborná spôsobilosť“</w:t>
      </w:r>
      <w:r w:rsidR="003D3A7C" w:rsidRPr="000D1E07">
        <w:rPr>
          <w:rFonts w:cs="Times New Roman"/>
        </w:rPr>
        <w:t xml:space="preserve"> oznámenia o vyhlásení verejného obstarávania.</w:t>
      </w:r>
    </w:p>
    <w:p w14:paraId="7E01D4B7" w14:textId="77777777" w:rsidR="00EB3F89" w:rsidRPr="00EB3F89" w:rsidRDefault="00EB3F89" w:rsidP="00FF0BA3">
      <w:pPr>
        <w:spacing w:before="100" w:beforeAutospacing="1"/>
        <w:rPr>
          <w:rFonts w:cs="Times New Roman"/>
        </w:rPr>
      </w:pPr>
      <w:r w:rsidRPr="6B801F1C">
        <w:rPr>
          <w:rFonts w:cs="Times New Roman"/>
        </w:rPr>
        <w:t>Hodnotené budú iba referenčné zákazky, ktoré poskytol sám uchádzač, prípadne referenčné zákazky kapacít iných osôb v zmysle § 34 ods. 3 ZVO. Na tento účel uchádzač predloží zoznam poskytnutých služieb s informáciami v rozsahu § 34 ods. 1 písm. a) ZVO.</w:t>
      </w:r>
    </w:p>
    <w:p w14:paraId="274A6A17" w14:textId="77777777" w:rsidR="00EB3F89" w:rsidRPr="00EB3F89" w:rsidRDefault="00EB3F89" w:rsidP="00FF0BA3">
      <w:pPr>
        <w:spacing w:before="100" w:beforeAutospacing="1"/>
        <w:rPr>
          <w:rFonts w:cs="Times New Roman"/>
          <w:b/>
          <w:bCs/>
        </w:rPr>
      </w:pPr>
      <w:r w:rsidRPr="6B801F1C">
        <w:rPr>
          <w:rFonts w:cs="Times New Roman"/>
          <w:b/>
          <w:bCs/>
        </w:rPr>
        <w:t>Spôsob hodnotenia</w:t>
      </w:r>
    </w:p>
    <w:p w14:paraId="6CD4C6B3" w14:textId="5FB204AC" w:rsidR="00EB3F89" w:rsidRPr="00EB3F89" w:rsidRDefault="00EB3F89" w:rsidP="00FF0BA3">
      <w:pPr>
        <w:spacing w:before="100" w:beforeAutospacing="1"/>
        <w:rPr>
          <w:rFonts w:cs="Times New Roman"/>
        </w:rPr>
      </w:pPr>
      <w:r w:rsidRPr="6B801F1C">
        <w:rPr>
          <w:rFonts w:cs="Times New Roman"/>
        </w:rPr>
        <w:t>Hodnotiť sa budú refer</w:t>
      </w:r>
      <w:r w:rsidR="003D1C82" w:rsidRPr="6B801F1C">
        <w:rPr>
          <w:rFonts w:cs="Times New Roman"/>
        </w:rPr>
        <w:t>enčné zákazky</w:t>
      </w:r>
      <w:r w:rsidRPr="6B801F1C">
        <w:rPr>
          <w:rFonts w:cs="Times New Roman"/>
        </w:rPr>
        <w:t>, resp. skúsenosti nad minimálnu požadovanú úroveň stanovenú v rámci podmienky účasti stanovej v zmysle § 34 ods. 1 písm. a) ZVO</w:t>
      </w:r>
      <w:r w:rsidR="00ED6662" w:rsidRPr="6B801F1C">
        <w:rPr>
          <w:rFonts w:cs="Times New Roman"/>
        </w:rPr>
        <w:t xml:space="preserve">, t. j. </w:t>
      </w:r>
      <w:r w:rsidR="0041230A" w:rsidRPr="6B801F1C">
        <w:rPr>
          <w:rFonts w:cs="Times New Roman"/>
        </w:rPr>
        <w:t>druhá až piata</w:t>
      </w:r>
      <w:r w:rsidR="003D1C82" w:rsidRPr="6B801F1C">
        <w:rPr>
          <w:rFonts w:cs="Times New Roman"/>
        </w:rPr>
        <w:t xml:space="preserve"> referenčná zákazka</w:t>
      </w:r>
      <w:r w:rsidRPr="6B801F1C">
        <w:rPr>
          <w:rFonts w:cs="Times New Roman"/>
        </w:rPr>
        <w:t>. Za každý referenčný systém nad rámec uvedenej podmienky účasti spĺňajúci minimálne parametre, bude pridelený uchádzačovi jeden bod s tým, že  budú hodnotené maximálne 4 skúseností nad rámec požadovan</w:t>
      </w:r>
      <w:r w:rsidR="1C288715" w:rsidRPr="6B801F1C">
        <w:rPr>
          <w:rFonts w:cs="Times New Roman"/>
        </w:rPr>
        <w:t>ý</w:t>
      </w:r>
      <w:r w:rsidRPr="6B801F1C">
        <w:rPr>
          <w:rFonts w:cs="Times New Roman"/>
        </w:rPr>
        <w:t xml:space="preserve"> v rámci preukázania podmienok účasti.</w:t>
      </w:r>
    </w:p>
    <w:p w14:paraId="1097B545" w14:textId="1CB59AAE" w:rsidR="00D84399" w:rsidRPr="00225DC3" w:rsidRDefault="00D84399" w:rsidP="00FF0BA3">
      <w:pPr>
        <w:spacing w:before="100" w:beforeAutospacing="1"/>
        <w:rPr>
          <w:rFonts w:cs="Times New Roman"/>
        </w:rPr>
      </w:pPr>
      <w:r w:rsidRPr="6B801F1C">
        <w:rPr>
          <w:rFonts w:cs="Times New Roman"/>
        </w:rPr>
        <w:t xml:space="preserve">Komisia spracuje </w:t>
      </w:r>
      <w:r w:rsidR="00272D7F" w:rsidRPr="6B801F1C">
        <w:rPr>
          <w:rFonts w:cs="Times New Roman"/>
        </w:rPr>
        <w:t>hodnotenie poskytnutých referencií</w:t>
      </w:r>
      <w:r w:rsidR="007730EE" w:rsidRPr="6B801F1C">
        <w:rPr>
          <w:rFonts w:cs="Times New Roman"/>
        </w:rPr>
        <w:t xml:space="preserve"> tak</w:t>
      </w:r>
      <w:r w:rsidRPr="6B801F1C">
        <w:rPr>
          <w:rFonts w:cs="Times New Roman"/>
        </w:rPr>
        <w:t xml:space="preserve">, </w:t>
      </w:r>
      <w:r w:rsidR="007730EE" w:rsidRPr="6B801F1C">
        <w:rPr>
          <w:rFonts w:cs="Times New Roman"/>
        </w:rPr>
        <w:t xml:space="preserve">že sumárne </w:t>
      </w:r>
      <w:r w:rsidR="00086D8D" w:rsidRPr="6B801F1C">
        <w:rPr>
          <w:rFonts w:cs="Times New Roman"/>
        </w:rPr>
        <w:t xml:space="preserve">ku každej napíše, či je v kontexte tohto kritéria </w:t>
      </w:r>
      <w:r w:rsidR="007730EE" w:rsidRPr="6B801F1C">
        <w:rPr>
          <w:rFonts w:cs="Times New Roman"/>
        </w:rPr>
        <w:t xml:space="preserve">uznaná za </w:t>
      </w:r>
      <w:r w:rsidR="00086D8D" w:rsidRPr="6B801F1C">
        <w:rPr>
          <w:rFonts w:cs="Times New Roman"/>
        </w:rPr>
        <w:t>relevantn</w:t>
      </w:r>
      <w:r w:rsidR="007730EE" w:rsidRPr="6B801F1C">
        <w:rPr>
          <w:rFonts w:cs="Times New Roman"/>
        </w:rPr>
        <w:t>ú</w:t>
      </w:r>
      <w:r w:rsidR="00086D8D" w:rsidRPr="6B801F1C">
        <w:rPr>
          <w:rFonts w:cs="Times New Roman"/>
        </w:rPr>
        <w:t xml:space="preserve"> a v prípade nerelevantných </w:t>
      </w:r>
      <w:r w:rsidR="0056570F" w:rsidRPr="6B801F1C">
        <w:rPr>
          <w:rFonts w:cs="Times New Roman"/>
        </w:rPr>
        <w:t xml:space="preserve">referencií </w:t>
      </w:r>
      <w:r w:rsidR="008C5CB4" w:rsidRPr="6B801F1C">
        <w:rPr>
          <w:rFonts w:cs="Times New Roman"/>
        </w:rPr>
        <w:t>uvedie spôsob preverenia a dôvod jej neuznania</w:t>
      </w:r>
      <w:r w:rsidRPr="6B801F1C">
        <w:rPr>
          <w:rFonts w:cs="Times New Roman"/>
        </w:rPr>
        <w:t>.</w:t>
      </w:r>
    </w:p>
    <w:p w14:paraId="108AC61D" w14:textId="78F95751" w:rsidR="00FF68A5" w:rsidRDefault="00FF68A5" w:rsidP="00FF68A5">
      <w:pPr>
        <w:spacing w:before="100" w:beforeAutospacing="1" w:after="0"/>
        <w:rPr>
          <w:rFonts w:cs="Times New Roman"/>
        </w:rPr>
      </w:pPr>
      <w:r>
        <w:rPr>
          <w:rFonts w:cs="Times New Roman"/>
        </w:rPr>
        <w:t xml:space="preserve">Maximálny počet bodov v tomto kritériu je </w:t>
      </w:r>
      <w:r w:rsidR="005A6809">
        <w:rPr>
          <w:rFonts w:cs="Times New Roman"/>
        </w:rPr>
        <w:fldChar w:fldCharType="begin"/>
      </w:r>
      <w:r w:rsidR="005A6809">
        <w:rPr>
          <w:rFonts w:cs="Times New Roman"/>
        </w:rPr>
        <w:instrText xml:space="preserve"> REF  C12 \h </w:instrText>
      </w:r>
      <w:r w:rsidR="009F1544">
        <w:rPr>
          <w:rFonts w:cs="Times New Roman"/>
        </w:rPr>
        <w:instrText xml:space="preserve"> \* MERGEFORMAT </w:instrText>
      </w:r>
      <w:r w:rsidR="005A6809">
        <w:rPr>
          <w:rFonts w:cs="Times New Roman"/>
        </w:rPr>
      </w:r>
      <w:r w:rsidR="005A6809">
        <w:rPr>
          <w:rFonts w:cs="Times New Roman"/>
        </w:rPr>
        <w:fldChar w:fldCharType="separate"/>
      </w:r>
      <w:r w:rsidR="005A6809" w:rsidRPr="00D46A48">
        <w:rPr>
          <w:rFonts w:cs="Times New Roman"/>
        </w:rPr>
        <w:t>4,0b</w:t>
      </w:r>
      <w:r w:rsidR="005A6809">
        <w:rPr>
          <w:rFonts w:cs="Times New Roman"/>
        </w:rPr>
        <w:fldChar w:fldCharType="end"/>
      </w:r>
      <w:r w:rsidR="005A6809">
        <w:rPr>
          <w:rFonts w:cs="Times New Roman"/>
        </w:rPr>
        <w:t>.</w:t>
      </w:r>
    </w:p>
    <w:p w14:paraId="7C9E9A79" w14:textId="4EC9E8C9" w:rsidR="00E11724" w:rsidRDefault="00E11724" w:rsidP="00D46A48">
      <w:pPr>
        <w:keepNext/>
        <w:spacing w:before="100" w:beforeAutospacing="1" w:after="100" w:afterAutospacing="1"/>
      </w:pPr>
      <w:r>
        <w:t xml:space="preserve">Vzorec pre výpočet bodov podľa tohto kritéria: </w:t>
      </w:r>
    </w:p>
    <w:p w14:paraId="6B99204C" w14:textId="3BF91779" w:rsidR="00E11724" w:rsidRDefault="00CB646D" w:rsidP="00E11724">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nary>
            <m:naryPr>
              <m:chr m:val="∑"/>
              <m:limLoc m:val="undOvr"/>
              <m:ctrlPr>
                <w:rPr>
                  <w:rFonts w:ascii="Cambria Math" w:hAnsi="Cambria Math" w:cs="Cambria Math"/>
                  <w:i/>
                </w:rPr>
              </m:ctrlPr>
            </m:naryPr>
            <m:sub>
              <m:r>
                <w:rPr>
                  <w:rFonts w:ascii="Cambria Math" w:hAnsi="Cambria Math" w:cs="Cambria Math"/>
                </w:rPr>
                <m:t>0</m:t>
              </m:r>
            </m:sub>
            <m:sup>
              <m:r>
                <w:rPr>
                  <w:rFonts w:ascii="Cambria Math" w:hAnsi="Cambria Math" w:cs="Cambria Math"/>
                </w:rPr>
                <m:t>4</m:t>
              </m:r>
            </m:sup>
            <m:e>
              <m:r>
                <w:rPr>
                  <w:rFonts w:ascii="Cambria Math" w:hAnsi="Cambria Math" w:cs="Cambria Math"/>
                </w:rPr>
                <m:t>relevantná referencia</m:t>
              </m:r>
            </m:e>
          </m:nary>
        </m:oMath>
      </m:oMathPara>
    </w:p>
    <w:p w14:paraId="02A8FD03" w14:textId="027DB48C" w:rsidR="0048698A" w:rsidRDefault="0048698A" w:rsidP="006B6805">
      <w:pPr>
        <w:pStyle w:val="Nadpis2"/>
        <w:numPr>
          <w:ilvl w:val="1"/>
          <w:numId w:val="15"/>
        </w:numPr>
        <w:spacing w:before="360"/>
        <w:ind w:left="788" w:hanging="431"/>
      </w:pPr>
      <w:bookmarkStart w:id="64" w:name="_Ref43739408"/>
      <w:bookmarkStart w:id="65" w:name="_Toc48164675"/>
      <w:r>
        <w:t>Popis ponúkaného plnenia</w:t>
      </w:r>
      <w:bookmarkEnd w:id="64"/>
      <w:bookmarkEnd w:id="65"/>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4E0886E0"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 xml:space="preserve">epšie bude hodnotený systém, ktorého jadro (engine)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(tenants)</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lastRenderedPageBreak/>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p>
    <w:p w14:paraId="6B960B3F" w14:textId="2EF2EC0E" w:rsidR="001B464A" w:rsidRPr="001B464A" w:rsidRDefault="001B464A" w:rsidP="006B6805">
      <w:pPr>
        <w:pStyle w:val="Odsekzoznamu"/>
        <w:numPr>
          <w:ilvl w:val="0"/>
          <w:numId w:val="23"/>
        </w:numPr>
        <w:ind w:left="0"/>
        <w:rPr>
          <w:lang w:val="sk"/>
        </w:rPr>
      </w:pPr>
      <w:r w:rsidRPr="117EC86C">
        <w:rPr>
          <w:b/>
          <w:bCs/>
          <w:lang w:val="sk"/>
        </w:rPr>
        <w:t>GU</w:t>
      </w:r>
      <w:r w:rsidR="00144C0D">
        <w:rPr>
          <w:b/>
          <w:bCs/>
          <w:lang w:val="sk"/>
        </w:rPr>
        <w:t>I</w:t>
      </w:r>
      <w:r w:rsidRPr="117EC86C">
        <w:rPr>
          <w:b/>
          <w:bCs/>
          <w:lang w:val="sk"/>
        </w:rPr>
        <w:t xml:space="preserve"> - Návrh používateľských a administračných rozhraní (obrazoviek)</w:t>
      </w:r>
      <w:r w:rsidRPr="117EC86C">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117EC86C">
        <w:rPr>
          <w:lang w:val="sk"/>
        </w:rPr>
        <w:t xml:space="preserve"> najširšími možnosťami konfigurácie nastavenia parkovacích kariet a povolení, parkovacích zón, parkovacích miest </w:t>
      </w:r>
      <w:r w:rsidR="39B15993" w:rsidRPr="75658BD1">
        <w:rPr>
          <w:lang w:val="sk"/>
        </w:rPr>
        <w:t>(</w:t>
      </w:r>
      <w:r w:rsidRPr="117EC86C">
        <w:rPr>
          <w:lang w:val="sk"/>
        </w:rPr>
        <w:t>dni, časy, cena, max. doba státia, vyhradené státie, zásobovanie</w:t>
      </w:r>
      <w:r w:rsidR="39B15993" w:rsidRPr="75658BD1">
        <w:rPr>
          <w:lang w:val="sk"/>
        </w:rPr>
        <w:t>)</w:t>
      </w:r>
      <w:r w:rsidR="5F6F8681" w:rsidRPr="75658BD1">
        <w:rPr>
          <w:lang w:val="sk"/>
        </w:rPr>
        <w:t>,</w:t>
      </w:r>
      <w:r w:rsidRPr="75658BD1">
        <w:rPr>
          <w:lang w:val="sk"/>
        </w:rPr>
        <w:t xml:space="preserve"> </w:t>
      </w:r>
      <w:r w:rsidR="00C17C68" w:rsidRPr="75658BD1">
        <w:rPr>
          <w:lang w:val="sk"/>
        </w:rPr>
        <w:t xml:space="preserve">kvalifikačných </w:t>
      </w:r>
      <w:r w:rsidRPr="75658BD1">
        <w:rPr>
          <w:lang w:val="sk"/>
        </w:rPr>
        <w:t>podmien</w:t>
      </w:r>
      <w:r w:rsidR="100DD88D" w:rsidRPr="75658BD1">
        <w:rPr>
          <w:lang w:val="sk"/>
        </w:rPr>
        <w:t>ok</w:t>
      </w:r>
      <w:r w:rsidRPr="117EC86C">
        <w:rPr>
          <w:lang w:val="sk"/>
        </w:rPr>
        <w:t xml:space="preserve"> pre </w:t>
      </w:r>
      <w:r w:rsidR="00C17C68" w:rsidRPr="75658BD1">
        <w:rPr>
          <w:lang w:val="sk"/>
        </w:rPr>
        <w:t>získanie kariet</w:t>
      </w:r>
      <w:r w:rsidRPr="117EC86C">
        <w:rPr>
          <w:lang w:val="sk"/>
        </w:rPr>
        <w:t xml:space="preserve"> cez administračné obrazovky. </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660704">
      <w:pPr>
        <w:rPr>
          <w:b/>
          <w:bCs/>
        </w:rPr>
      </w:pPr>
      <w:r w:rsidRPr="00660704">
        <w:rPr>
          <w:b/>
          <w:bCs/>
        </w:rPr>
        <w:t>Spôsob hodnotenia</w:t>
      </w:r>
    </w:p>
    <w:p w14:paraId="46B1AD54" w14:textId="31D9A863"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(okrem parametra „Miera štandardizácie systému“)</w:t>
      </w:r>
      <w:r w:rsidRPr="4CC5E791">
        <w:rPr>
          <w:rFonts w:cs="Times New Roman"/>
        </w:rPr>
        <w:t xml:space="preserve"> 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043E620C"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del w:id="66" w:author="Szakáll Marian, Mgr." w:date="2020-10-12T16:17:00Z">
        <w:r w:rsidRPr="6B801F1C" w:rsidDel="0051520F">
          <w:rPr>
            <w:rFonts w:cs="Times New Roman"/>
          </w:rPr>
          <w:delText xml:space="preserve">neobsahuje návrh riešenia alebo </w:delText>
        </w:r>
        <w:r w:rsidR="7ECDF79F" w:rsidRPr="6B801F1C" w:rsidDel="0051520F">
          <w:rPr>
            <w:rFonts w:cs="Times New Roman"/>
          </w:rPr>
          <w:delText>je</w:delText>
        </w:r>
      </w:del>
      <w:ins w:id="67" w:author="Szakáll Marian, Mgr." w:date="2020-10-12T16:17:00Z">
        <w:r w:rsidR="0051520F">
          <w:rPr>
            <w:rFonts w:cs="Times New Roman"/>
          </w:rPr>
          <w:t>obsahuje</w:t>
        </w:r>
      </w:ins>
      <w:r w:rsidR="7ECDF79F" w:rsidRPr="6B801F1C">
        <w:rPr>
          <w:rFonts w:cs="Times New Roman"/>
        </w:rPr>
        <w:t xml:space="preserve"> </w:t>
      </w:r>
      <w:del w:id="68" w:author="Szakáll Marian, Mgr." w:date="2020-10-12T16:19:00Z">
        <w:r w:rsidR="7ECDF79F" w:rsidRPr="00C94D68" w:rsidDel="008E2004">
          <w:rPr>
            <w:rFonts w:eastAsia="Times New Roman" w:cs="Times New Roman"/>
          </w:rPr>
          <w:delText xml:space="preserve">riešenie </w:delText>
        </w:r>
      </w:del>
      <w:r w:rsidR="7ECDF79F" w:rsidRPr="00C94D68">
        <w:rPr>
          <w:rFonts w:eastAsia="Times New Roman" w:cs="Times New Roman"/>
        </w:rPr>
        <w:t>úplne nevhodné</w:t>
      </w:r>
      <w:ins w:id="69" w:author="Szakáll Marian, Mgr." w:date="2020-10-12T16:19:00Z">
        <w:r w:rsidR="008E2004">
          <w:rPr>
            <w:rFonts w:eastAsia="Times New Roman" w:cs="Times New Roman"/>
          </w:rPr>
          <w:t xml:space="preserve"> riešenie</w:t>
        </w:r>
      </w:ins>
      <w:bookmarkStart w:id="70" w:name="_GoBack"/>
      <w:bookmarkEnd w:id="70"/>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0F0C5B2D" w14:textId="595103E0" w:rsidR="00D8457D" w:rsidRDefault="00D8457D" w:rsidP="004F76EE">
      <w:pPr>
        <w:spacing w:before="100" w:beforeAutospacing="1" w:after="0"/>
        <w:rPr>
          <w:rFonts w:cs="Times New Roman"/>
        </w:rPr>
      </w:pPr>
      <w:r>
        <w:rPr>
          <w:rFonts w:cs="Times New Roman"/>
        </w:rPr>
        <w:t xml:space="preserve">V prípade </w:t>
      </w:r>
      <w:r w:rsidR="004970D9">
        <w:rPr>
          <w:rFonts w:cs="Times New Roman"/>
        </w:rPr>
        <w:t>parametr</w:t>
      </w:r>
      <w:r w:rsidR="00977FA5">
        <w:rPr>
          <w:rFonts w:cs="Times New Roman"/>
        </w:rPr>
        <w:t xml:space="preserve">a </w:t>
      </w:r>
      <w:r w:rsidR="002F2CC0">
        <w:rPr>
          <w:rFonts w:cs="Times New Roman"/>
        </w:rPr>
        <w:t>v písm. a) „Miera štandardizácie systému“ ide o</w:t>
      </w:r>
      <w:r w:rsidR="006B4FF8">
        <w:rPr>
          <w:rFonts w:cs="Times New Roman"/>
        </w:rPr>
        <w:t> </w:t>
      </w:r>
      <w:r w:rsidR="002F2CC0">
        <w:rPr>
          <w:rFonts w:cs="Times New Roman"/>
        </w:rPr>
        <w:t>binárn</w:t>
      </w:r>
      <w:r w:rsidR="006B4FF8">
        <w:rPr>
          <w:rFonts w:cs="Times New Roman"/>
        </w:rPr>
        <w:t>y parameter</w:t>
      </w:r>
      <w:r w:rsidR="002F2CC0">
        <w:rPr>
          <w:rFonts w:cs="Times New Roman"/>
        </w:rPr>
        <w:t xml:space="preserve">. Je zaň možné dostať 0 alebo 5 bodov. </w:t>
      </w:r>
    </w:p>
    <w:p w14:paraId="4D23520B" w14:textId="16D89D04"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09DA1664"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74313F"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53CC4F88" w:rsidR="00946CD9" w:rsidRDefault="00125AB5"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71" w:name="_Toc48164676"/>
      <w:r w:rsidRPr="00C4740E">
        <w:t>S</w:t>
      </w:r>
      <w:r w:rsidR="0048698A" w:rsidRPr="00C4740E">
        <w:t>ystémov</w:t>
      </w:r>
      <w:r w:rsidRPr="00C4740E">
        <w:t>é</w:t>
      </w:r>
      <w:r w:rsidR="0048698A" w:rsidRPr="00C4740E">
        <w:t xml:space="preserve"> </w:t>
      </w:r>
      <w:r>
        <w:t>integrácie</w:t>
      </w:r>
      <w:bookmarkEnd w:id="71"/>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lastRenderedPageBreak/>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26B95CC8" w14:textId="0B03C8F4" w:rsidR="00630827" w:rsidRDefault="00630827" w:rsidP="006B6805">
      <w:pPr>
        <w:pStyle w:val="Odsekzoznamu"/>
        <w:numPr>
          <w:ilvl w:val="0"/>
          <w:numId w:val="22"/>
        </w:numPr>
        <w:rPr>
          <w:rFonts w:eastAsiaTheme="minorEastAsia" w:cs="Times New Roman"/>
        </w:rPr>
      </w:pPr>
      <w:r w:rsidRPr="00630827">
        <w:rPr>
          <w:b/>
          <w:bCs/>
        </w:rPr>
        <w:t>Spôsob zabezpečenia rozhrania</w:t>
      </w:r>
      <w:r>
        <w:t>. Lepšie bude hodno</w:t>
      </w:r>
      <w:r w:rsidR="006316E7">
        <w:t>tené</w:t>
      </w:r>
      <w:r>
        <w:t xml:space="preserve"> </w:t>
      </w:r>
      <w:r w:rsidR="006316E7">
        <w:t>riešenie</w:t>
      </w:r>
      <w:r>
        <w:t>, kt</w:t>
      </w:r>
      <w:r w:rsidR="006316E7">
        <w:t>o</w:t>
      </w:r>
      <w:r>
        <w:t xml:space="preserve">ré poskytne </w:t>
      </w:r>
      <w:r w:rsidR="00EF0107">
        <w:t>najväčšiu</w:t>
      </w:r>
      <w:r>
        <w:t xml:space="preserve"> m</w:t>
      </w:r>
      <w:r w:rsidR="00097941">
        <w:t>ie</w:t>
      </w:r>
      <w:r>
        <w:t>r</w:t>
      </w:r>
      <w:r w:rsidR="00780AFF">
        <w:t>u</w:t>
      </w:r>
      <w:r>
        <w:t xml:space="preserve"> </w:t>
      </w:r>
      <w:r w:rsidR="00A50C84">
        <w:t>zaistenia</w:t>
      </w:r>
      <w:r>
        <w:t xml:space="preserve"> ochrany d</w:t>
      </w:r>
      <w:r w:rsidR="00B61DD4">
        <w:t>á</w:t>
      </w:r>
      <w:r>
        <w:t xml:space="preserve">t </w:t>
      </w:r>
      <w:r w:rsidR="00EF0107">
        <w:t>pred ich zneužitím</w:t>
      </w:r>
      <w:r>
        <w:t xml:space="preserve"> a poskytne adekvátn</w:t>
      </w:r>
      <w:r w:rsidR="00780AFF">
        <w:t>e</w:t>
      </w:r>
      <w:r>
        <w:t xml:space="preserve"> prost</w:t>
      </w:r>
      <w:r w:rsidR="00780AFF">
        <w:t>ri</w:t>
      </w:r>
      <w:r>
        <w:t>edky pr</w:t>
      </w:r>
      <w:r w:rsidR="00780AFF">
        <w:t>e</w:t>
      </w:r>
      <w:r>
        <w:t xml:space="preserve"> bezpečnostn</w:t>
      </w:r>
      <w:r w:rsidR="00780AFF">
        <w:t>ý</w:t>
      </w:r>
      <w:r>
        <w:t xml:space="preserve"> audit (logov</w:t>
      </w:r>
      <w:r w:rsidR="00780AFF">
        <w:t>a</w:t>
      </w:r>
      <w:r>
        <w:t>n</w:t>
      </w:r>
      <w:r w:rsidR="00780AFF">
        <w:t>ie</w:t>
      </w:r>
      <w:r>
        <w:t xml:space="preserve"> a monitorov</w:t>
      </w:r>
      <w:r w:rsidR="00780AFF">
        <w:t>a</w:t>
      </w:r>
      <w:r>
        <w:t>n</w:t>
      </w:r>
      <w:r w:rsidR="00780AFF">
        <w:t>ie</w:t>
      </w:r>
      <w:r>
        <w:t xml:space="preserve"> p</w:t>
      </w:r>
      <w:r w:rsidR="00780AFF">
        <w:t>r</w:t>
      </w:r>
      <w:r>
        <w:t>enáš</w:t>
      </w:r>
      <w:r w:rsidR="00780AFF">
        <w:t>a</w:t>
      </w:r>
      <w:r>
        <w:t>ných d</w:t>
      </w:r>
      <w:r w:rsidR="00780AFF">
        <w:t>á</w:t>
      </w:r>
      <w:r>
        <w:t>t).</w:t>
      </w:r>
    </w:p>
    <w:p w14:paraId="6D572EFE" w14:textId="77777777" w:rsidR="00E800A4" w:rsidRPr="00E800A4" w:rsidRDefault="00E800A4" w:rsidP="00E800A4">
      <w:pPr>
        <w:rPr>
          <w:b/>
          <w:bCs/>
        </w:rPr>
      </w:pPr>
      <w:r w:rsidRPr="00E800A4">
        <w:rPr>
          <w:b/>
          <w:bCs/>
        </w:rPr>
        <w:t>Spôsob hodnotenia</w:t>
      </w:r>
    </w:p>
    <w:p w14:paraId="44B2A79B" w14:textId="3EDB3876"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Pr>
          <w:rFonts w:cs="Times New Roman"/>
        </w:rPr>
        <w:t xml:space="preserve">, pričom ich výsledný súčet </w:t>
      </w:r>
      <w:r w:rsidRPr="003A49E2">
        <w:rPr>
          <w:rFonts w:cs="Times New Roman"/>
        </w:rPr>
        <w:t xml:space="preserve">sa vydelí </w:t>
      </w:r>
      <w:r w:rsidR="00C337A8" w:rsidRPr="003A49E2">
        <w:rPr>
          <w:rFonts w:cs="Times New Roman"/>
        </w:rPr>
        <w:t>1</w:t>
      </w:r>
      <w:r w:rsidR="007831D3" w:rsidRPr="003A49E2">
        <w:rPr>
          <w:rFonts w:cs="Times New Roman"/>
        </w:rPr>
        <w:t>,</w:t>
      </w:r>
      <w:r w:rsidR="00C337A8" w:rsidRPr="003A49E2">
        <w:rPr>
          <w:rFonts w:cs="Times New Roman"/>
        </w:rPr>
        <w:t>5</w:t>
      </w:r>
      <w:r w:rsidR="00E800A4" w:rsidRPr="003A49E2">
        <w:rPr>
          <w:rFonts w:cs="Times New Roman"/>
        </w:rPr>
        <w:t>:</w:t>
      </w:r>
    </w:p>
    <w:p w14:paraId="37CB50F6" w14:textId="5B347CBD"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del w:id="72" w:author="Szakáll Marian, Mgr." w:date="2020-10-12T16:17:00Z">
        <w:r w:rsidR="00856B29" w:rsidRPr="00856B29" w:rsidDel="00AE414F">
          <w:rPr>
            <w:rFonts w:cs="Times New Roman"/>
          </w:rPr>
          <w:delText>neobsahuje návrh riešenia alebo je</w:delText>
        </w:r>
      </w:del>
      <w:ins w:id="73" w:author="Szakáll Marian, Mgr." w:date="2020-10-12T16:17:00Z">
        <w:r w:rsidR="00AE414F">
          <w:rPr>
            <w:rFonts w:cs="Times New Roman"/>
          </w:rPr>
          <w:t>obsahuje</w:t>
        </w:r>
      </w:ins>
      <w:r w:rsidR="00856B29" w:rsidRPr="00856B29">
        <w:rPr>
          <w:rFonts w:cs="Times New Roman"/>
        </w:rPr>
        <w:t xml:space="preserve"> </w:t>
      </w:r>
      <w:del w:id="74" w:author="Szakáll Marian, Mgr." w:date="2020-10-12T16:19:00Z">
        <w:r w:rsidR="00856B29" w:rsidRPr="00856B29" w:rsidDel="008E2004">
          <w:rPr>
            <w:rFonts w:cs="Times New Roman"/>
          </w:rPr>
          <w:delText xml:space="preserve">riešenie </w:delText>
        </w:r>
      </w:del>
      <w:r w:rsidR="00856B29" w:rsidRPr="00856B29">
        <w:rPr>
          <w:rFonts w:cs="Times New Roman"/>
        </w:rPr>
        <w:t>úplne nevhodné</w:t>
      </w:r>
      <w:ins w:id="75" w:author="Szakáll Marian, Mgr." w:date="2020-10-12T16:19:00Z">
        <w:r w:rsidR="008E2004">
          <w:rPr>
            <w:rFonts w:cs="Times New Roman"/>
          </w:rPr>
          <w:t xml:space="preserve"> riešenie</w:t>
        </w:r>
      </w:ins>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3B9422D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B24380" w:rsidRPr="00C92A8A">
        <w:t>1</w:t>
      </w:r>
      <w:r w:rsidR="00B24380">
        <w:t>0</w:t>
      </w:r>
      <w:r w:rsidR="00B24380" w:rsidRPr="00C92A8A">
        <w:t>,0b</w:t>
      </w:r>
      <w:r w:rsidR="0074313F">
        <w:rPr>
          <w:rFonts w:cs="Times New Roman"/>
        </w:rPr>
        <w:fldChar w:fldCharType="end"/>
      </w:r>
    </w:p>
    <w:p w14:paraId="0B636A31" w14:textId="77777777" w:rsidR="00856B29" w:rsidRDefault="00856B29" w:rsidP="6B801F1C">
      <w:pPr>
        <w:keepNext/>
        <w:spacing w:before="100" w:beforeAutospacing="1" w:after="100" w:afterAutospacing="1"/>
      </w:pPr>
      <w:r>
        <w:t xml:space="preserve">Vzorec pre výpočet bodov podľa tohto kritéria: </w:t>
      </w:r>
    </w:p>
    <w:p w14:paraId="7FED8136" w14:textId="765A39D8" w:rsidR="00856B29" w:rsidRDefault="00DA29B3" w:rsidP="00856B29">
      <w:pPr>
        <w:jc w:val="center"/>
        <w:rPr>
          <w:rFonts w:eastAsiaTheme="minorEastAsia"/>
        </w:rPr>
      </w:pPr>
      <w:commentRangeStart w:id="76"/>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del w:id="77" w:author="Peťovský Tomáš, Ing." w:date="2020-09-23T11:29:00Z">
                  <w:rPr>
                    <w:rFonts w:ascii="Cambria Math" w:hAnsi="Cambria Math" w:cs="Cambria Math"/>
                  </w:rPr>
                  <m:t xml:space="preserve">+ </m:t>
                </w:del>
              </m:r>
              <m:sSub>
                <m:sSubPr>
                  <m:ctrlPr>
                    <w:del w:id="78" w:author="Peťovský Tomáš, Ing." w:date="2020-09-23T11:29:00Z">
                      <w:rPr>
                        <w:rFonts w:ascii="Cambria Math" w:hAnsi="Cambria Math" w:cs="Cambria Math"/>
                        <w:i/>
                      </w:rPr>
                    </w:del>
                  </m:ctrlPr>
                </m:sSubPr>
                <m:e>
                  <m:r>
                    <w:del w:id="79" w:author="Peťovský Tomáš, Ing." w:date="2020-09-23T11:29:00Z">
                      <w:rPr>
                        <w:rFonts w:ascii="Cambria Math" w:hAnsi="Cambria Math" w:cs="Cambria Math"/>
                      </w:rPr>
                      <m:t>C</m:t>
                    </w:del>
                  </m:r>
                </m:e>
                <m:sub>
                  <m:r>
                    <w:del w:id="80" w:author="Peťovský Tomáš, Ing." w:date="2020-09-23T11:29:00Z">
                      <w:rPr>
                        <w:rFonts w:ascii="Cambria Math" w:hAnsi="Cambria Math" w:cs="Cambria Math"/>
                      </w:rPr>
                      <m:t>1.4d</m:t>
                    </w:del>
                  </m:r>
                </m:sub>
              </m:sSub>
              <m:d>
                <m:dPr>
                  <m:begChr m:val="{"/>
                  <m:endChr m:val="}"/>
                  <m:ctrlPr>
                    <w:del w:id="81" w:author="Peťovský Tomáš, Ing." w:date="2020-09-23T11:29:00Z">
                      <w:rPr>
                        <w:rFonts w:ascii="Cambria Math" w:hAnsi="Cambria Math" w:cs="Cambria Math"/>
                        <w:i/>
                      </w:rPr>
                    </w:del>
                  </m:ctrlPr>
                </m:dPr>
                <m:e>
                  <m:r>
                    <w:del w:id="82" w:author="Peťovský Tomáš, Ing." w:date="2020-09-23T11:29:00Z">
                      <w:rPr>
                        <w:rFonts w:ascii="Cambria Math" w:hAnsi="Cambria Math" w:cs="Cambria Math"/>
                      </w:rPr>
                      <m:t>0b</m:t>
                    </w:del>
                  </m:r>
                  <m:ctrlPr>
                    <w:del w:id="83" w:author="Peťovský Tomáš, Ing." w:date="2020-09-23T11:29:00Z">
                      <w:rPr>
                        <w:rFonts w:ascii="Cambria Math" w:eastAsia="Cambria Math" w:hAnsi="Cambria Math" w:cs="Cambria Math"/>
                        <w:i/>
                      </w:rPr>
                    </w:del>
                  </m:ctrlPr>
                </m:e>
                <m:e>
                  <m:r>
                    <w:del w:id="84" w:author="Peťovský Tomáš, Ing." w:date="2020-09-23T11:29:00Z">
                      <w:rPr>
                        <w:rFonts w:ascii="Cambria Math" w:eastAsia="Cambria Math" w:hAnsi="Cambria Math" w:cs="Cambria Math"/>
                      </w:rPr>
                      <m:t>..</m:t>
                    </w:del>
                  </m:r>
                </m:e>
                <m:e>
                  <m:r>
                    <w:del w:id="85" w:author="Peťovský Tomáš, Ing." w:date="2020-09-23T11:29:00Z">
                      <w:rPr>
                        <w:rFonts w:ascii="Cambria Math" w:hAnsi="Cambria Math" w:cs="Cambria Math"/>
                      </w:rPr>
                      <m:t>5b</m:t>
                    </w:del>
                  </m:r>
                </m:e>
              </m:d>
            </m:e>
          </m:d>
          <m:r>
            <w:rPr>
              <w:rFonts w:ascii="Cambria Math" w:hAnsi="Cambria Math" w:cs="Cambria Math"/>
            </w:rPr>
            <m:t>/1,5</m:t>
          </m:r>
          <w:commentRangeEnd w:id="76"/>
          <m:r>
            <m:rPr>
              <m:sty m:val="p"/>
            </m:rPr>
            <w:rPr>
              <w:rStyle w:val="Odkaznakomentr"/>
            </w:rPr>
            <w:commentReference w:id="76"/>
          </m:r>
        </m:oMath>
      </m:oMathPara>
    </w:p>
    <w:p w14:paraId="50B72FB5" w14:textId="618CBB3E" w:rsidR="0048698A" w:rsidRDefault="0048698A" w:rsidP="006B6805">
      <w:pPr>
        <w:pStyle w:val="Nadpis2"/>
        <w:numPr>
          <w:ilvl w:val="1"/>
          <w:numId w:val="15"/>
        </w:numPr>
        <w:spacing w:before="360"/>
        <w:ind w:left="788" w:hanging="431"/>
      </w:pPr>
      <w:bookmarkStart w:id="86" w:name="_Ref43739445"/>
      <w:bookmarkStart w:id="87" w:name="_Toc48164677"/>
      <w:r>
        <w:lastRenderedPageBreak/>
        <w:t xml:space="preserve">Spôsob dodania </w:t>
      </w:r>
      <w:r w:rsidR="00F46239">
        <w:t xml:space="preserve">predmetu </w:t>
      </w:r>
      <w:r>
        <w:t>plnenia (</w:t>
      </w:r>
      <w:r w:rsidRPr="009B28E6">
        <w:t>project delivery approach</w:t>
      </w:r>
      <w:r>
        <w:t>)</w:t>
      </w:r>
      <w:bookmarkEnd w:id="86"/>
      <w:bookmarkEnd w:id="87"/>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4D0898" w:rsidRPr="004D0898" w:rsidRDefault="004D0898" w:rsidP="00D431A8">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mitigáci</w:t>
      </w:r>
      <w:r w:rsidR="00B36F85" w:rsidRPr="00E738FB">
        <w:rPr>
          <w:rFonts w:eastAsia="Times New Roman" w:cs="Times New Roman"/>
          <w:b/>
          <w:bCs/>
        </w:rPr>
        <w:t xml:space="preserve">u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mitigáci</w:t>
      </w:r>
      <w:r w:rsidR="00640C4D" w:rsidRPr="00E738FB">
        <w:rPr>
          <w:rFonts w:eastAsia="Times New Roman" w:cs="Times New Roman"/>
        </w:rPr>
        <w:t>e</w:t>
      </w:r>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5DA11C3C"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003D6C79">
        <w:rPr>
          <w:rFonts w:cs="Times New Roman"/>
        </w:rPr>
        <w:t xml:space="preserve">, pričom </w:t>
      </w:r>
      <w:r w:rsidR="00CC6635">
        <w:rPr>
          <w:rFonts w:cs="Times New Roman"/>
        </w:rPr>
        <w:t xml:space="preserve">ich </w:t>
      </w:r>
      <w:r w:rsidR="00B24380">
        <w:rPr>
          <w:rFonts w:cs="Times New Roman"/>
        </w:rPr>
        <w:t xml:space="preserve">výsledný </w:t>
      </w:r>
      <w:r w:rsidR="00CC6635">
        <w:rPr>
          <w:rFonts w:cs="Times New Roman"/>
        </w:rPr>
        <w:t xml:space="preserve">súčet sa vydelí </w:t>
      </w:r>
      <w:r w:rsidR="003D6C79">
        <w:rPr>
          <w:rFonts w:cs="Times New Roman"/>
        </w:rPr>
        <w:t>2</w:t>
      </w:r>
      <w:r w:rsidRPr="00E800A4">
        <w:rPr>
          <w:rFonts w:cs="Times New Roman"/>
        </w:rPr>
        <w:t>:</w:t>
      </w:r>
    </w:p>
    <w:p w14:paraId="3E138BDF" w14:textId="49E061B9"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del w:id="88" w:author="Szakáll Marian, Mgr." w:date="2020-10-12T16:18:00Z">
        <w:r w:rsidR="002D6802" w:rsidRPr="002D6802" w:rsidDel="00AE414F">
          <w:rPr>
            <w:rFonts w:cs="Times New Roman"/>
          </w:rPr>
          <w:delText>neobsahuje návrh riešenia alebo je</w:delText>
        </w:r>
      </w:del>
      <w:ins w:id="89" w:author="Szakáll Marian, Mgr." w:date="2020-10-12T16:18:00Z">
        <w:r w:rsidR="00AE414F">
          <w:rPr>
            <w:rFonts w:cs="Times New Roman"/>
          </w:rPr>
          <w:t>obsahuje</w:t>
        </w:r>
      </w:ins>
      <w:r w:rsidR="002D6802" w:rsidRPr="002D6802">
        <w:rPr>
          <w:rFonts w:cs="Times New Roman"/>
        </w:rPr>
        <w:t xml:space="preserve"> </w:t>
      </w:r>
      <w:del w:id="90" w:author="Szakáll Marian, Mgr." w:date="2020-10-12T16:18:00Z">
        <w:r w:rsidR="002D6802" w:rsidRPr="002D6802" w:rsidDel="008E2004">
          <w:rPr>
            <w:rFonts w:cs="Times New Roman"/>
          </w:rPr>
          <w:delText xml:space="preserve">riešenie </w:delText>
        </w:r>
      </w:del>
      <w:r w:rsidR="002D6802" w:rsidRPr="002D6802">
        <w:rPr>
          <w:rFonts w:cs="Times New Roman"/>
        </w:rPr>
        <w:t>úplne nevhodné</w:t>
      </w:r>
      <w:ins w:id="91" w:author="Szakáll Marian, Mgr." w:date="2020-10-12T16:18:00Z">
        <w:r w:rsidR="008E2004">
          <w:rPr>
            <w:rFonts w:cs="Times New Roman"/>
          </w:rPr>
          <w:t xml:space="preserve"> riešenie</w:t>
        </w:r>
      </w:ins>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lastRenderedPageBreak/>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0D4E8FDB"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18412D" w:rsidRPr="00C92A8A">
        <w:t>10,0b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33BB9976" w:rsidR="005F5A73" w:rsidRDefault="005F5A73"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/2</m:t>
          </m:r>
        </m:oMath>
      </m:oMathPara>
    </w:p>
    <w:p w14:paraId="706D6ED3" w14:textId="51DD9803" w:rsidR="00F15DE7" w:rsidRPr="00C01AB6" w:rsidRDefault="00051E4C" w:rsidP="006B6805">
      <w:pPr>
        <w:pStyle w:val="Nadpis2"/>
        <w:numPr>
          <w:ilvl w:val="1"/>
          <w:numId w:val="15"/>
        </w:numPr>
        <w:spacing w:before="360"/>
        <w:ind w:left="788" w:hanging="431"/>
      </w:pPr>
      <w:bookmarkStart w:id="92" w:name="_Ref43739451"/>
      <w:bookmarkStart w:id="93" w:name="_Toc48164678"/>
      <w:r>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92"/>
      <w:bookmarkEnd w:id="93"/>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17F342B"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0423B8">
        <w:t>20 bodov</w:t>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aproximované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94"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94"/>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237B838C" w:rsidR="00852A5C" w:rsidRDefault="006C09CE" w:rsidP="004C697D">
            <w:pPr>
              <w:rPr>
                <w:rFonts w:cs="Times New Roman"/>
              </w:rPr>
            </w:pPr>
            <w:r>
              <w:rPr>
                <w:rFonts w:cs="Times New Roman"/>
              </w:rPr>
              <w:t>0-4 mesiace</w:t>
            </w:r>
          </w:p>
        </w:tc>
        <w:tc>
          <w:tcPr>
            <w:tcW w:w="2132" w:type="dxa"/>
          </w:tcPr>
          <w:p w14:paraId="6082AEB6" w14:textId="4D6BBAE5"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2DDAB829" w:rsidR="00852A5C" w:rsidRDefault="006C09CE" w:rsidP="004C697D">
            <w:pPr>
              <w:rPr>
                <w:rFonts w:cs="Times New Roman"/>
              </w:rPr>
            </w:pPr>
            <w:r>
              <w:rPr>
                <w:rFonts w:cs="Times New Roman"/>
              </w:rPr>
              <w:t>5 mesiacov</w:t>
            </w:r>
          </w:p>
        </w:tc>
        <w:tc>
          <w:tcPr>
            <w:tcW w:w="2132" w:type="dxa"/>
          </w:tcPr>
          <w:p w14:paraId="64C34AA5" w14:textId="1D59B4A3"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19b</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BDDB75" w:rsidR="00852A5C" w:rsidRDefault="006C09CE" w:rsidP="004C697D">
            <w:pPr>
              <w:rPr>
                <w:rFonts w:cs="Times New Roman"/>
              </w:rPr>
            </w:pPr>
            <w:r>
              <w:rPr>
                <w:rFonts w:cs="Times New Roman"/>
              </w:rPr>
              <w:t>6 mesiacov</w:t>
            </w:r>
          </w:p>
        </w:tc>
        <w:tc>
          <w:tcPr>
            <w:tcW w:w="2132" w:type="dxa"/>
          </w:tcPr>
          <w:p w14:paraId="49213B1B" w14:textId="39B1FA38"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17b</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0E4CF428" w:rsidR="00852A5C" w:rsidRDefault="006C09CE" w:rsidP="004C697D">
            <w:pPr>
              <w:rPr>
                <w:rFonts w:cs="Times New Roman"/>
              </w:rPr>
            </w:pPr>
            <w:r>
              <w:rPr>
                <w:rFonts w:cs="Times New Roman"/>
              </w:rPr>
              <w:t>7 mesiacov</w:t>
            </w:r>
          </w:p>
        </w:tc>
        <w:tc>
          <w:tcPr>
            <w:tcW w:w="2132" w:type="dxa"/>
          </w:tcPr>
          <w:p w14:paraId="4AE7F679" w14:textId="6DDF56AC"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15b</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1666D025" w:rsidR="00852A5C" w:rsidRDefault="006C09CE" w:rsidP="004C697D">
            <w:pPr>
              <w:rPr>
                <w:rFonts w:cs="Times New Roman"/>
              </w:rPr>
            </w:pPr>
            <w:r>
              <w:rPr>
                <w:rFonts w:cs="Times New Roman"/>
              </w:rPr>
              <w:t>8 mesiacov</w:t>
            </w:r>
          </w:p>
        </w:tc>
        <w:tc>
          <w:tcPr>
            <w:tcW w:w="2132" w:type="dxa"/>
          </w:tcPr>
          <w:p w14:paraId="3B844F52" w14:textId="5C5EA629"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12b</w:t>
            </w:r>
          </w:p>
        </w:tc>
      </w:tr>
      <w:tr w:rsidR="00852A5C" w14:paraId="228DF4C4"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990C5F2" w14:textId="2D60C15F" w:rsidR="00852A5C" w:rsidRDefault="006C09CE" w:rsidP="004C697D">
            <w:pPr>
              <w:rPr>
                <w:rFonts w:cs="Times New Roman"/>
              </w:rPr>
            </w:pPr>
            <w:r>
              <w:rPr>
                <w:rFonts w:cs="Times New Roman"/>
              </w:rPr>
              <w:t>9 mesiac</w:t>
            </w:r>
            <w:r w:rsidR="0000342C">
              <w:rPr>
                <w:rFonts w:cs="Times New Roman"/>
              </w:rPr>
              <w:t>ov</w:t>
            </w:r>
          </w:p>
        </w:tc>
        <w:tc>
          <w:tcPr>
            <w:tcW w:w="2132" w:type="dxa"/>
          </w:tcPr>
          <w:p w14:paraId="12069BA6" w14:textId="03A759B7"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9b</w:t>
            </w:r>
          </w:p>
        </w:tc>
      </w:tr>
      <w:tr w:rsidR="00852A5C" w14:paraId="3E821A2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AF3C54A" w14:textId="3A5F6CAE" w:rsidR="00852A5C" w:rsidRDefault="0000342C" w:rsidP="004C697D">
            <w:pPr>
              <w:rPr>
                <w:rFonts w:cs="Times New Roman"/>
              </w:rPr>
            </w:pPr>
            <w:r>
              <w:rPr>
                <w:rFonts w:cs="Times New Roman"/>
              </w:rPr>
              <w:lastRenderedPageBreak/>
              <w:t>10 mesiacov</w:t>
            </w:r>
          </w:p>
        </w:tc>
        <w:tc>
          <w:tcPr>
            <w:tcW w:w="2132" w:type="dxa"/>
          </w:tcPr>
          <w:p w14:paraId="34E489AA" w14:textId="3E2B3BAE"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6b</w:t>
            </w:r>
          </w:p>
        </w:tc>
      </w:tr>
      <w:tr w:rsidR="0000342C" w14:paraId="26F476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1303520C" w14:textId="0B18F5B4" w:rsidR="0000342C" w:rsidRDefault="0000342C" w:rsidP="004C697D">
            <w:pPr>
              <w:rPr>
                <w:rFonts w:cs="Times New Roman"/>
              </w:rPr>
            </w:pPr>
            <w:r>
              <w:rPr>
                <w:rFonts w:cs="Times New Roman"/>
              </w:rPr>
              <w:t>11 mesiacov</w:t>
            </w:r>
          </w:p>
        </w:tc>
        <w:tc>
          <w:tcPr>
            <w:tcW w:w="2132" w:type="dxa"/>
          </w:tcPr>
          <w:p w14:paraId="016F53F4" w14:textId="7BB694DC" w:rsidR="0000342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3b</w:t>
            </w:r>
          </w:p>
        </w:tc>
      </w:tr>
      <w:tr w:rsidR="0000342C" w14:paraId="4211FA0E"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92F7F5F" w14:textId="24B57517" w:rsidR="0000342C" w:rsidRDefault="0000342C" w:rsidP="004C697D">
            <w:pPr>
              <w:rPr>
                <w:rFonts w:cs="Times New Roman"/>
              </w:rPr>
            </w:pPr>
            <w:r>
              <w:rPr>
                <w:rFonts w:cs="Times New Roman"/>
              </w:rPr>
              <w:t>12 mesiacov</w:t>
            </w:r>
          </w:p>
        </w:tc>
        <w:tc>
          <w:tcPr>
            <w:tcW w:w="2132" w:type="dxa"/>
          </w:tcPr>
          <w:p w14:paraId="3E363EBF" w14:textId="28D0D6C0" w:rsidR="0000342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1b</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2694F4D1"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670B16" w:rsidRPr="00C92A8A">
        <w:t>20,0b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7C45E267" w:rsidR="004C697D" w:rsidRDefault="004C697D"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1.6</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95" w:name="_Toc48164679"/>
      <w:r>
        <w:t>Celkové hodnotenie ponúk</w:t>
      </w:r>
      <w:bookmarkEnd w:id="95"/>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FC093B">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0B1D9957" w:rsidR="002432E9" w:rsidRPr="002432E9" w:rsidRDefault="005011B5" w:rsidP="002432E9">
      <w:pPr>
        <w:rPr>
          <w:ins w:id="96" w:author="Szakáll Marian, Mgr." w:date="2020-10-12T16:12:00Z"/>
          <w:rPrChange w:id="97" w:author="Szakáll Marian, Mgr." w:date="2020-10-12T16:12:00Z">
            <w:rPr>
              <w:ins w:id="98" w:author="Szakáll Marian, Mgr." w:date="2020-10-12T16:12:00Z"/>
              <w:rFonts w:cs="Times New Roman"/>
              <w:color w:val="000000"/>
              <w:szCs w:val="24"/>
            </w:rPr>
          </w:rPrChange>
        </w:rPr>
        <w:pPrChange w:id="99" w:author="Szakáll Marian, Mgr." w:date="2020-10-12T16:12:00Z">
          <w:pPr>
            <w:autoSpaceDE w:val="0"/>
            <w:autoSpaceDN w:val="0"/>
            <w:adjustRightInd w:val="0"/>
            <w:spacing w:after="0"/>
            <w:jc w:val="left"/>
          </w:pPr>
        </w:pPrChange>
      </w:pPr>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1.3, 1.4 a 1.5.</w:t>
      </w:r>
    </w:p>
    <w:p w14:paraId="4EEEC6DA" w14:textId="20BD0B14" w:rsidR="002432E9" w:rsidRPr="002432E9" w:rsidRDefault="002432E9" w:rsidP="002432E9">
      <w:pPr>
        <w:autoSpaceDE w:val="0"/>
        <w:autoSpaceDN w:val="0"/>
        <w:adjustRightInd w:val="0"/>
        <w:spacing w:after="0"/>
        <w:jc w:val="left"/>
        <w:rPr>
          <w:ins w:id="100" w:author="Szakáll Marian, Mgr." w:date="2020-10-12T16:12:00Z"/>
          <w:rFonts w:cs="Times New Roman"/>
          <w:color w:val="000000"/>
          <w:sz w:val="23"/>
          <w:szCs w:val="23"/>
        </w:rPr>
      </w:pPr>
      <w:ins w:id="101" w:author="Szakáll Marian, Mgr." w:date="2020-10-12T16:12:00Z">
        <w:r>
          <w:rPr>
            <w:rFonts w:cs="Times New Roman"/>
            <w:color w:val="000000"/>
            <w:sz w:val="23"/>
            <w:szCs w:val="23"/>
          </w:rPr>
          <w:t>V</w:t>
        </w:r>
        <w:r w:rsidRPr="002432E9">
          <w:rPr>
            <w:rFonts w:cs="Times New Roman"/>
            <w:color w:val="000000"/>
            <w:sz w:val="23"/>
            <w:szCs w:val="23"/>
          </w:rPr>
          <w:t>ýsledky bodových hodnotení ani ich súčtov pri vyhodnocovaní ponúk nebudú zaokrúhľované</w:t>
        </w:r>
      </w:ins>
      <w:ins w:id="102" w:author="Szakáll Marian, Mgr." w:date="2020-10-12T16:13:00Z">
        <w:r w:rsidR="00417B02">
          <w:rPr>
            <w:rFonts w:cs="Times New Roman"/>
            <w:color w:val="000000"/>
            <w:sz w:val="23"/>
            <w:szCs w:val="23"/>
          </w:rPr>
          <w:t>. Toto platí, ak pri jednotlivých kritéri</w:t>
        </w:r>
      </w:ins>
      <w:ins w:id="103" w:author="Szakáll Marian, Mgr." w:date="2020-10-12T16:14:00Z">
        <w:r w:rsidR="00417B02">
          <w:rPr>
            <w:rFonts w:cs="Times New Roman"/>
            <w:color w:val="000000"/>
            <w:sz w:val="23"/>
            <w:szCs w:val="23"/>
          </w:rPr>
          <w:t>ách na vyhodnotenie nie je uvedené inak.</w:t>
        </w:r>
      </w:ins>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104" w:name="_Toc48164680"/>
      <w:r>
        <w:t>Priebe</w:t>
      </w:r>
      <w:r w:rsidR="006344D5">
        <w:t>h</w:t>
      </w:r>
      <w:r>
        <w:t xml:space="preserve"> hodnotenia ponúk</w:t>
      </w:r>
      <w:bookmarkEnd w:id="104"/>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lastRenderedPageBreak/>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Komisia môže rokovať aj prostredníctvom elektronických zariadení (napr. teams) a môže hlasovať per rollam,</w:t>
      </w:r>
    </w:p>
    <w:p w14:paraId="3DFB6E84" w14:textId="5D828C96" w:rsidR="47B4E7CE" w:rsidRPr="00274A80"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  </w:t>
      </w:r>
    </w:p>
    <w:p w14:paraId="4C29A77F" w14:textId="6C6C719E" w:rsidR="412E957F" w:rsidRDefault="412E957F" w:rsidP="412E957F"/>
    <w:p w14:paraId="6BCCE62E" w14:textId="1CCF89DC" w:rsidR="005228A6" w:rsidRDefault="00CB2E76" w:rsidP="00CB2E76">
      <w:pPr>
        <w:pStyle w:val="Nadpis1"/>
      </w:pPr>
      <w:bookmarkStart w:id="105" w:name="_Toc48164681"/>
      <w:r>
        <w:lastRenderedPageBreak/>
        <w:t>Časť D. Opis predmetu zákazky</w:t>
      </w:r>
      <w:bookmarkEnd w:id="105"/>
    </w:p>
    <w:p w14:paraId="4E2A0795" w14:textId="6212906C" w:rsidR="00A14E77" w:rsidRPr="00A14E77" w:rsidRDefault="00A14E77" w:rsidP="006B6805">
      <w:pPr>
        <w:pStyle w:val="Nadpis2"/>
        <w:numPr>
          <w:ilvl w:val="0"/>
          <w:numId w:val="16"/>
        </w:numPr>
        <w:ind w:left="0" w:hanging="426"/>
      </w:pPr>
      <w:bookmarkStart w:id="106"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106"/>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D4FC636" w14:textId="7F369BC2" w:rsidR="005C1CDA" w:rsidDel="001F31F3" w:rsidRDefault="0056544E" w:rsidP="6B801F1C">
      <w:pPr>
        <w:pStyle w:val="Odsekzoznamu"/>
        <w:numPr>
          <w:ilvl w:val="0"/>
          <w:numId w:val="30"/>
        </w:numPr>
        <w:rPr>
          <w:del w:id="107" w:author="Magistrát HMBA" w:date="2020-09-23T11:45:00Z"/>
          <w:rFonts w:eastAsia="Times New Roman" w:cs="Times New Roman"/>
        </w:rPr>
      </w:pPr>
      <w:commentRangeStart w:id="108"/>
      <w:del w:id="109" w:author="Magistrát HMBA" w:date="2020-09-23T11:45:00Z">
        <w:r w:rsidDel="001F31F3">
          <w:delText xml:space="preserve">Informáciu o tom, či </w:delText>
        </w:r>
        <w:r w:rsidR="00D90572" w:rsidDel="001F31F3">
          <w:delText>uchádzač</w:delText>
        </w:r>
      </w:del>
    </w:p>
    <w:p w14:paraId="0C4FD7B7" w14:textId="2A96FC6C" w:rsidR="005C1CDA" w:rsidDel="001F31F3" w:rsidRDefault="00286CC9" w:rsidP="75D0ABC9">
      <w:pPr>
        <w:pStyle w:val="Odsekzoznamu"/>
        <w:numPr>
          <w:ilvl w:val="1"/>
          <w:numId w:val="30"/>
        </w:numPr>
        <w:rPr>
          <w:del w:id="110" w:author="Magistrát HMBA" w:date="2020-09-23T11:45:00Z"/>
        </w:rPr>
      </w:pPr>
      <w:del w:id="111" w:author="Magistrát HMBA" w:date="2020-09-23T11:45:00Z">
        <w:r w:rsidDel="001F31F3">
          <w:delText>plánuje prevádzkovať systém na vlastnej</w:delText>
        </w:r>
        <w:r w:rsidR="008B2632" w:rsidDel="001F31F3">
          <w:delText xml:space="preserve"> infraštruktúre vrátane internetového pripojenia alebo </w:delText>
        </w:r>
      </w:del>
    </w:p>
    <w:p w14:paraId="5B7E2C85" w14:textId="2FFCF1EA" w:rsidR="005C1CDA" w:rsidDel="001F31F3" w:rsidRDefault="003A4369" w:rsidP="7ECCCA04">
      <w:pPr>
        <w:pStyle w:val="Odsekzoznamu"/>
        <w:numPr>
          <w:ilvl w:val="1"/>
          <w:numId w:val="30"/>
        </w:numPr>
        <w:rPr>
          <w:del w:id="112" w:author="Magistrát HMBA" w:date="2020-09-23T11:45:00Z"/>
        </w:rPr>
      </w:pPr>
      <w:del w:id="113" w:author="Magistrát HMBA" w:date="2020-09-23T11:45:00Z">
        <w:r w:rsidDel="001F31F3">
          <w:delText xml:space="preserve">na infraštruktúre verejného obstarávateľa. </w:delText>
        </w:r>
      </w:del>
    </w:p>
    <w:p w14:paraId="65CBE944" w14:textId="68878AEF" w:rsidR="005C1CDA" w:rsidDel="001F31F3" w:rsidRDefault="003A4369" w:rsidP="611B4C5E">
      <w:pPr>
        <w:ind w:left="360"/>
        <w:rPr>
          <w:del w:id="114" w:author="Magistrát HMBA" w:date="2020-09-23T11:45:00Z"/>
        </w:rPr>
      </w:pPr>
      <w:del w:id="115" w:author="Magistrát HMBA" w:date="2020-09-23T11:45:00Z">
        <w:r w:rsidDel="001F31F3">
          <w:delText>V</w:delText>
        </w:r>
        <w:r w:rsidR="00607C7D" w:rsidDel="001F31F3">
          <w:delText> </w:delText>
        </w:r>
        <w:r w:rsidDel="001F31F3">
          <w:delText>prípade</w:delText>
        </w:r>
        <w:r w:rsidR="00607C7D" w:rsidDel="001F31F3">
          <w:delText xml:space="preserve"> </w:delText>
        </w:r>
        <w:r w:rsidR="008C5FF1" w:rsidDel="001F31F3">
          <w:delText>vy</w:delText>
        </w:r>
        <w:r w:rsidR="00431156" w:rsidDel="001F31F3">
          <w:delText xml:space="preserve">užitia možnosti </w:delText>
        </w:r>
        <w:r w:rsidR="4286BB6F" w:rsidDel="001F31F3">
          <w:delText>ii.</w:delText>
        </w:r>
        <w:r w:rsidR="00431156" w:rsidDel="001F31F3">
          <w:delText xml:space="preserve"> verejný obstarávateľ požaduje, aby uchádzač zadefinoval požiadavky na </w:delText>
        </w:r>
        <w:r w:rsidR="48986BBE" w:rsidDel="001F31F3">
          <w:delText xml:space="preserve">HW a SW </w:delText>
        </w:r>
        <w:r w:rsidR="00431156" w:rsidDel="001F31F3">
          <w:delText>infraštruktúru</w:delText>
        </w:r>
        <w:r w:rsidR="006E32F2" w:rsidDel="001F31F3">
          <w:delText xml:space="preserve"> (</w:delText>
        </w:r>
        <w:r w:rsidR="006E32F2" w:rsidRPr="006E32F2" w:rsidDel="001F31F3">
          <w:delText xml:space="preserve">vrátane connection matrix, zabbix monitoringu, zálohovania), ktorú poskytne </w:delText>
        </w:r>
        <w:r w:rsidR="00420628" w:rsidDel="001F31F3">
          <w:delText>verejný obstarávateľ</w:delText>
        </w:r>
        <w:r w:rsidR="006E32F2" w:rsidRPr="006E32F2" w:rsidDel="001F31F3">
          <w:delText xml:space="preserve"> vo vlastnom dátovom centre na báze VMWare platformy (Cloud HMBA)</w:delText>
        </w:r>
        <w:r w:rsidR="003A0F4A" w:rsidDel="001F31F3">
          <w:delText>; zároveň uchádzač</w:delText>
        </w:r>
        <w:r w:rsidR="00D90572" w:rsidDel="001F31F3">
          <w:delText xml:space="preserve"> uvedie</w:delText>
        </w:r>
        <w:r w:rsidR="00D919FF" w:rsidDel="001F31F3">
          <w:delText xml:space="preserve"> </w:delText>
        </w:r>
        <w:r w:rsidR="51134503" w:rsidDel="001F31F3">
          <w:delText xml:space="preserve">architektúru </w:delText>
        </w:r>
        <w:r w:rsidR="017056A4" w:rsidDel="001F31F3">
          <w:delText>požadovanej</w:delText>
        </w:r>
        <w:r w:rsidR="51134503" w:rsidDel="001F31F3">
          <w:delText xml:space="preserve"> infraštruktúry</w:delText>
        </w:r>
        <w:r w:rsidR="00D919FF" w:rsidDel="001F31F3">
          <w:delText>.</w:delText>
        </w:r>
      </w:del>
    </w:p>
    <w:p w14:paraId="51D06396" w14:textId="3370999E" w:rsidR="00F972A7" w:rsidRPr="006F0036" w:rsidRDefault="00F53C05" w:rsidP="6B801F1C">
      <w:pPr>
        <w:pStyle w:val="Odsekzoznamu"/>
        <w:numPr>
          <w:ilvl w:val="0"/>
          <w:numId w:val="30"/>
        </w:numPr>
        <w:rPr>
          <w:rFonts w:eastAsia="Times New Roman" w:cs="Times New Roman"/>
        </w:rPr>
      </w:pPr>
      <w:r w:rsidRPr="00165AFB">
        <w:rPr>
          <w:rFonts w:eastAsia="Times New Roman" w:cs="Times New Roman"/>
        </w:rPr>
        <w:t>Opis</w:t>
      </w:r>
      <w:commentRangeEnd w:id="108"/>
      <w:r w:rsidR="001F31F3">
        <w:rPr>
          <w:rStyle w:val="Odkaznakomentr"/>
        </w:rPr>
        <w:commentReference w:id="108"/>
      </w:r>
      <w:r w:rsidRPr="00165AFB">
        <w:rPr>
          <w:rFonts w:eastAsia="Times New Roman" w:cs="Times New Roman"/>
        </w:rPr>
        <w:t xml:space="preserve"> ponúk</w:t>
      </w:r>
      <w:r w:rsidR="00165CBB" w:rsidRPr="00526C22">
        <w:rPr>
          <w:rFonts w:eastAsia="Times New Roman" w:cs="Times New Roman"/>
        </w:rPr>
        <w:t>aného riešenia</w:t>
      </w:r>
      <w:r w:rsidR="00D7060E" w:rsidRPr="0005275C">
        <w:rPr>
          <w:rFonts w:eastAsia="Times New Roman" w:cs="Times New Roman"/>
        </w:rPr>
        <w:t xml:space="preserve"> podľa záväznej štruktúry</w:t>
      </w:r>
      <w:r w:rsidR="006F0036" w:rsidRPr="005954FB">
        <w:rPr>
          <w:rFonts w:eastAsia="Times New Roman" w:cs="Times New Roman"/>
        </w:rPr>
        <w:t xml:space="preserve"> uvedenej v prílohe </w:t>
      </w:r>
      <w:r w:rsidR="006F0036" w:rsidRPr="00697D16">
        <w:rPr>
          <w:rFonts w:eastAsia="Times New Roman" w:cs="Times New Roman"/>
        </w:rPr>
        <w:t>SP</w:t>
      </w:r>
      <w:r w:rsidR="008165B0" w:rsidRPr="00697D16">
        <w:rPr>
          <w:rFonts w:eastAsia="Times New Roman" w:cs="Times New Roman"/>
        </w:rPr>
        <w:t>6</w:t>
      </w:r>
      <w:r w:rsidR="006F0036" w:rsidRPr="00697D16">
        <w:rPr>
          <w:rFonts w:eastAsia="Times New Roman" w:cs="Times New Roman"/>
        </w:rPr>
        <w:t>– Obsah</w:t>
      </w:r>
      <w:r w:rsidR="006F0036" w:rsidRPr="00C73255">
        <w:rPr>
          <w:rFonts w:eastAsia="Times New Roman" w:cs="Times New Roman"/>
        </w:rPr>
        <w:t xml:space="preserve"> ponuky</w:t>
      </w:r>
    </w:p>
    <w:p w14:paraId="0A4C4534" w14:textId="68831F8E" w:rsidR="46231FD4" w:rsidRDefault="46231FD4" w:rsidP="46231FD4">
      <w:pPr>
        <w:rPr>
          <w:rFonts w:eastAsia="Times New Roman" w:cs="Times New Roman"/>
        </w:rPr>
      </w:pPr>
    </w:p>
    <w:p w14:paraId="585E9DD5" w14:textId="5226553E" w:rsidR="00F972A7" w:rsidRDefault="00F972A7" w:rsidP="46231FD4">
      <w:pPr>
        <w:rPr>
          <w:rFonts w:eastAsia="Times New Roman" w:cs="Times New Roman"/>
          <w:szCs w:val="24"/>
        </w:rPr>
      </w:pPr>
    </w:p>
    <w:sectPr w:rsidR="00F972A7" w:rsidSect="00461283">
      <w:headerReference w:type="default" r:id="rId19"/>
      <w:footerReference w:type="default" r:id="rId20"/>
      <w:headerReference w:type="first" r:id="rId21"/>
      <w:footerReference w:type="first" r:id="rId22"/>
      <w:pgSz w:w="11906" w:h="16838"/>
      <w:pgMar w:top="1276" w:right="1417" w:bottom="1134"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6" w:author="Magistrát HMBA" w:date="2020-09-23T11:35:00Z" w:initials="MaHMBA">
    <w:p w14:paraId="342F2B1C" w14:textId="0C026EFA" w:rsidR="00BB4E2E" w:rsidRPr="00F2202B" w:rsidRDefault="00BB4E2E" w:rsidP="00F2202B">
      <w:pPr>
        <w:rPr>
          <w:rFonts w:ascii="Calibri" w:eastAsia="Times New Roman" w:hAnsi="Calibri" w:cs="Calibri"/>
          <w:i/>
          <w:iCs/>
          <w:color w:val="000000"/>
          <w:sz w:val="22"/>
          <w:lang w:eastAsia="sk-SK"/>
        </w:rPr>
      </w:pPr>
      <w:r>
        <w:rPr>
          <w:rStyle w:val="Odkaznakomentr"/>
        </w:rPr>
        <w:annotationRef/>
      </w:r>
      <w:r w:rsidR="00A960B1">
        <w:t xml:space="preserve">Opravená chyba vo vzorci. Viď </w:t>
      </w:r>
      <w:r w:rsidR="00F2202B" w:rsidRPr="00F2202B">
        <w:rPr>
          <w:rFonts w:ascii="Calibri" w:eastAsia="Times New Roman" w:hAnsi="Calibri" w:cs="Calibri"/>
          <w:i/>
          <w:iCs/>
          <w:color w:val="000000"/>
          <w:sz w:val="22"/>
          <w:lang w:eastAsia="sk-SK"/>
        </w:rPr>
        <w:t>Q-09/004</w:t>
      </w:r>
    </w:p>
  </w:comment>
  <w:comment w:id="108" w:author="Magistrát HMBA" w:date="2020-09-23T11:45:00Z" w:initials="MaHMBA">
    <w:p w14:paraId="32E9E95D" w14:textId="3D60E69C" w:rsidR="001F31F3" w:rsidRPr="00A878A2" w:rsidRDefault="001F31F3">
      <w:pPr>
        <w:pStyle w:val="Textkomentra"/>
      </w:pPr>
      <w:r>
        <w:rPr>
          <w:rStyle w:val="Odkaznakomentr"/>
        </w:rPr>
        <w:annotationRef/>
      </w:r>
      <w:r w:rsidR="004945D6">
        <w:t xml:space="preserve">Úprava textu v zmysle </w:t>
      </w:r>
      <w:r w:rsidR="00A878A2">
        <w:t xml:space="preserve">odpovede </w:t>
      </w:r>
      <w:r w:rsidR="005E4EC3">
        <w:t xml:space="preserve">viď </w:t>
      </w:r>
      <w:r w:rsidR="005E4EC3" w:rsidRPr="005E4EC3">
        <w:rPr>
          <w:i/>
          <w:iCs/>
        </w:rPr>
        <w:t>Q-09/005</w:t>
      </w:r>
      <w:r w:rsidR="00A878A2">
        <w:rPr>
          <w:i/>
          <w:iCs/>
        </w:rPr>
        <w:t xml:space="preserve"> </w:t>
      </w:r>
      <w:r w:rsidR="00A878A2">
        <w:t>(interný cloud HMBA)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2F2B1C" w15:done="0"/>
  <w15:commentEx w15:paraId="32E9E9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2F2B1C" w16cid:durableId="2315B19D"/>
  <w16cid:commentId w16cid:paraId="32E9E95D" w16cid:durableId="2315B3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90503" w14:textId="77777777" w:rsidR="009358B4" w:rsidRDefault="009358B4" w:rsidP="00F75F29">
      <w:pPr>
        <w:spacing w:after="0"/>
      </w:pPr>
      <w:r>
        <w:separator/>
      </w:r>
    </w:p>
  </w:endnote>
  <w:endnote w:type="continuationSeparator" w:id="0">
    <w:p w14:paraId="697CFEEC" w14:textId="77777777" w:rsidR="009358B4" w:rsidRDefault="009358B4" w:rsidP="00F75F29">
      <w:pPr>
        <w:spacing w:after="0"/>
      </w:pPr>
      <w:r>
        <w:continuationSeparator/>
      </w:r>
    </w:p>
  </w:endnote>
  <w:endnote w:type="continuationNotice" w:id="1">
    <w:p w14:paraId="4542CAFB" w14:textId="77777777" w:rsidR="009358B4" w:rsidRDefault="009358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67161928"/>
      <w:docPartObj>
        <w:docPartGallery w:val="Page Numbers (Bottom of Page)"/>
        <w:docPartUnique/>
      </w:docPartObj>
    </w:sdtPr>
    <w:sdtContent>
      <w:p w14:paraId="06BF4B07" w14:textId="77F473C4" w:rsidR="008D7387" w:rsidRPr="00461283" w:rsidRDefault="008D738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40721FAE" w14:textId="77777777" w:rsidTr="00D31909">
      <w:tc>
        <w:tcPr>
          <w:tcW w:w="3024" w:type="dxa"/>
        </w:tcPr>
        <w:p w14:paraId="7D138BEB" w14:textId="4768DAF4" w:rsidR="6B801F1C" w:rsidRDefault="6B801F1C" w:rsidP="00D31909">
          <w:pPr>
            <w:pStyle w:val="Hlavika"/>
            <w:ind w:left="-115"/>
            <w:jc w:val="left"/>
          </w:pPr>
        </w:p>
      </w:tc>
      <w:tc>
        <w:tcPr>
          <w:tcW w:w="3024" w:type="dxa"/>
        </w:tcPr>
        <w:p w14:paraId="752574C9" w14:textId="47CE18C8" w:rsidR="6B801F1C" w:rsidRDefault="6B801F1C" w:rsidP="00D31909">
          <w:pPr>
            <w:pStyle w:val="Hlavika"/>
            <w:jc w:val="center"/>
          </w:pPr>
        </w:p>
      </w:tc>
      <w:tc>
        <w:tcPr>
          <w:tcW w:w="3024" w:type="dxa"/>
        </w:tcPr>
        <w:p w14:paraId="54F1026D" w14:textId="21D417A1" w:rsidR="6B801F1C" w:rsidRDefault="6B801F1C" w:rsidP="00D31909">
          <w:pPr>
            <w:pStyle w:val="Hlavika"/>
            <w:ind w:right="-115"/>
            <w:jc w:val="right"/>
          </w:pPr>
        </w:p>
      </w:tc>
    </w:tr>
  </w:tbl>
  <w:p w14:paraId="41D2D6D6" w14:textId="16E07CB9" w:rsidR="6B801F1C" w:rsidRDefault="6B801F1C"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C89F7" w14:textId="77777777" w:rsidR="009358B4" w:rsidRDefault="009358B4" w:rsidP="00F75F29">
      <w:pPr>
        <w:spacing w:after="0"/>
      </w:pPr>
      <w:r>
        <w:separator/>
      </w:r>
    </w:p>
  </w:footnote>
  <w:footnote w:type="continuationSeparator" w:id="0">
    <w:p w14:paraId="340C37C3" w14:textId="77777777" w:rsidR="009358B4" w:rsidRDefault="009358B4" w:rsidP="00F75F29">
      <w:pPr>
        <w:spacing w:after="0"/>
      </w:pPr>
      <w:r>
        <w:continuationSeparator/>
      </w:r>
    </w:p>
  </w:footnote>
  <w:footnote w:type="continuationNotice" w:id="1">
    <w:p w14:paraId="20EC394D" w14:textId="77777777" w:rsidR="009358B4" w:rsidRDefault="009358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F2E" w14:textId="5A5B9E2B" w:rsidR="008D7387" w:rsidRPr="00F75F29" w:rsidRDefault="008D738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6B801F1C" w:rsidRPr="4CBF14BD">
      <w:rPr>
        <w:rFonts w:cs="Times New Roman"/>
        <w:b/>
        <w:bCs/>
      </w:rPr>
      <w:t>HLAVNÉ MESTO SLOVENSKEJ REPUBLIKY BRATISLAVA</w:t>
    </w:r>
  </w:p>
  <w:p w14:paraId="7BF7F806" w14:textId="10F6A47A" w:rsidR="008D7387" w:rsidRDefault="008D738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8D7387" w:rsidRDefault="008D738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http://schemas.microsoft.com/office/word/2018/wordml" xmlns:w16cex="http://schemas.microsoft.com/office/word/2018/wordml/cex">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5DBD1152" w14:textId="77777777" w:rsidTr="00D31909">
      <w:tc>
        <w:tcPr>
          <w:tcW w:w="3024" w:type="dxa"/>
        </w:tcPr>
        <w:p w14:paraId="13322412" w14:textId="071EEB94" w:rsidR="6B801F1C" w:rsidRDefault="6B801F1C" w:rsidP="00756FEB">
          <w:pPr>
            <w:pStyle w:val="Hlavika"/>
            <w:ind w:left="-115"/>
            <w:jc w:val="left"/>
          </w:pPr>
        </w:p>
      </w:tc>
      <w:tc>
        <w:tcPr>
          <w:tcW w:w="3024" w:type="dxa"/>
        </w:tcPr>
        <w:p w14:paraId="256D36B8" w14:textId="11F0C996" w:rsidR="6B801F1C" w:rsidRDefault="6B801F1C" w:rsidP="00756FEB">
          <w:pPr>
            <w:pStyle w:val="Hlavika"/>
            <w:jc w:val="center"/>
          </w:pPr>
        </w:p>
      </w:tc>
      <w:tc>
        <w:tcPr>
          <w:tcW w:w="3024" w:type="dxa"/>
        </w:tcPr>
        <w:p w14:paraId="1FE5CEDE" w14:textId="103F5CDF" w:rsidR="6B801F1C" w:rsidRDefault="6B801F1C" w:rsidP="00D31909">
          <w:pPr>
            <w:pStyle w:val="Hlavika"/>
            <w:ind w:right="-115"/>
            <w:jc w:val="right"/>
          </w:pPr>
        </w:p>
      </w:tc>
    </w:tr>
  </w:tbl>
  <w:p w14:paraId="2062CC3E" w14:textId="5E16BFDA" w:rsidR="6B801F1C" w:rsidRDefault="6B801F1C"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8"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440"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0"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1"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881933"/>
    <w:multiLevelType w:val="hybridMultilevel"/>
    <w:tmpl w:val="0EE232AE"/>
    <w:lvl w:ilvl="0" w:tplc="04090017">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3"/>
  </w:num>
  <w:num w:numId="5">
    <w:abstractNumId w:val="3"/>
  </w:num>
  <w:num w:numId="6">
    <w:abstractNumId w:val="2"/>
  </w:num>
  <w:num w:numId="7">
    <w:abstractNumId w:val="9"/>
  </w:num>
  <w:num w:numId="8">
    <w:abstractNumId w:val="0"/>
  </w:num>
  <w:num w:numId="9">
    <w:abstractNumId w:val="1"/>
  </w:num>
  <w:num w:numId="10">
    <w:abstractNumId w:val="26"/>
  </w:num>
  <w:num w:numId="11">
    <w:abstractNumId w:val="14"/>
  </w:num>
  <w:num w:numId="12">
    <w:abstractNumId w:val="17"/>
  </w:num>
  <w:num w:numId="13">
    <w:abstractNumId w:val="6"/>
  </w:num>
  <w:num w:numId="14">
    <w:abstractNumId w:val="12"/>
  </w:num>
  <w:num w:numId="15">
    <w:abstractNumId w:val="4"/>
  </w:num>
  <w:num w:numId="16">
    <w:abstractNumId w:val="22"/>
  </w:num>
  <w:num w:numId="17">
    <w:abstractNumId w:val="27"/>
  </w:num>
  <w:num w:numId="18">
    <w:abstractNumId w:val="24"/>
  </w:num>
  <w:num w:numId="19">
    <w:abstractNumId w:val="30"/>
  </w:num>
  <w:num w:numId="20">
    <w:abstractNumId w:val="15"/>
  </w:num>
  <w:num w:numId="21">
    <w:abstractNumId w:val="7"/>
  </w:num>
  <w:num w:numId="22">
    <w:abstractNumId w:val="8"/>
  </w:num>
  <w:num w:numId="23">
    <w:abstractNumId w:val="23"/>
  </w:num>
  <w:num w:numId="24">
    <w:abstractNumId w:val="20"/>
  </w:num>
  <w:num w:numId="25">
    <w:abstractNumId w:val="10"/>
  </w:num>
  <w:num w:numId="26">
    <w:abstractNumId w:val="19"/>
  </w:num>
  <w:num w:numId="27">
    <w:abstractNumId w:val="28"/>
  </w:num>
  <w:num w:numId="28">
    <w:abstractNumId w:val="11"/>
  </w:num>
  <w:num w:numId="29">
    <w:abstractNumId w:val="31"/>
  </w:num>
  <w:num w:numId="30">
    <w:abstractNumId w:val="25"/>
  </w:num>
  <w:num w:numId="31">
    <w:abstractNumId w:val="16"/>
  </w:num>
  <w:num w:numId="32">
    <w:abstractNumId w:val="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zakáll Marian, Mgr.">
    <w15:presenceInfo w15:providerId="AD" w15:userId="S::marian.szakall@bratislava.sk::800b80c1-84a0-46e6-b30e-87d810b93c91"/>
  </w15:person>
  <w15:person w15:author="Magistrát HMBA">
    <w15:presenceInfo w15:providerId="None" w15:userId="Magistrát HM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478"/>
    <w:rsid w:val="000C48A2"/>
    <w:rsid w:val="000C631E"/>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3074"/>
    <w:rsid w:val="00113496"/>
    <w:rsid w:val="00113ED2"/>
    <w:rsid w:val="00113FCC"/>
    <w:rsid w:val="001142E6"/>
    <w:rsid w:val="001142F1"/>
    <w:rsid w:val="00114857"/>
    <w:rsid w:val="0011518C"/>
    <w:rsid w:val="00115B38"/>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3635"/>
    <w:rsid w:val="00133D0F"/>
    <w:rsid w:val="00134F91"/>
    <w:rsid w:val="00135FAD"/>
    <w:rsid w:val="0013723A"/>
    <w:rsid w:val="00140397"/>
    <w:rsid w:val="00140663"/>
    <w:rsid w:val="00140684"/>
    <w:rsid w:val="00140F9A"/>
    <w:rsid w:val="0014150E"/>
    <w:rsid w:val="0014389C"/>
    <w:rsid w:val="00143D6A"/>
    <w:rsid w:val="001444D1"/>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754"/>
    <w:rsid w:val="00152AE8"/>
    <w:rsid w:val="0015305D"/>
    <w:rsid w:val="0015307F"/>
    <w:rsid w:val="001538ED"/>
    <w:rsid w:val="001539E0"/>
    <w:rsid w:val="00153C77"/>
    <w:rsid w:val="0015408F"/>
    <w:rsid w:val="0015422E"/>
    <w:rsid w:val="00154B7A"/>
    <w:rsid w:val="001552C4"/>
    <w:rsid w:val="00155CC0"/>
    <w:rsid w:val="00155EA7"/>
    <w:rsid w:val="0015655C"/>
    <w:rsid w:val="00157D5E"/>
    <w:rsid w:val="001610D0"/>
    <w:rsid w:val="00161345"/>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D10"/>
    <w:rsid w:val="001A6426"/>
    <w:rsid w:val="001A68A2"/>
    <w:rsid w:val="001A75D1"/>
    <w:rsid w:val="001A78CD"/>
    <w:rsid w:val="001A7B3A"/>
    <w:rsid w:val="001B0230"/>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A04"/>
    <w:rsid w:val="001E5CD9"/>
    <w:rsid w:val="001E5D13"/>
    <w:rsid w:val="001E5FA1"/>
    <w:rsid w:val="001E622C"/>
    <w:rsid w:val="001E62DE"/>
    <w:rsid w:val="001E6E02"/>
    <w:rsid w:val="001E6E5C"/>
    <w:rsid w:val="001E7104"/>
    <w:rsid w:val="001E7D9E"/>
    <w:rsid w:val="001F0B8E"/>
    <w:rsid w:val="001F0E24"/>
    <w:rsid w:val="001F16A0"/>
    <w:rsid w:val="001F19CF"/>
    <w:rsid w:val="001F1AD3"/>
    <w:rsid w:val="001F21D3"/>
    <w:rsid w:val="001F2969"/>
    <w:rsid w:val="001F31F3"/>
    <w:rsid w:val="001F3356"/>
    <w:rsid w:val="001F3453"/>
    <w:rsid w:val="001F6EA8"/>
    <w:rsid w:val="001F7DE1"/>
    <w:rsid w:val="001F7E8A"/>
    <w:rsid w:val="00200706"/>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DAE"/>
    <w:rsid w:val="00243FD4"/>
    <w:rsid w:val="00244206"/>
    <w:rsid w:val="00244803"/>
    <w:rsid w:val="00244C01"/>
    <w:rsid w:val="00244F3E"/>
    <w:rsid w:val="002456EC"/>
    <w:rsid w:val="00245EEA"/>
    <w:rsid w:val="00246EB2"/>
    <w:rsid w:val="00247342"/>
    <w:rsid w:val="002502B3"/>
    <w:rsid w:val="002503B1"/>
    <w:rsid w:val="0025087E"/>
    <w:rsid w:val="00250AA7"/>
    <w:rsid w:val="00250D4A"/>
    <w:rsid w:val="0025112F"/>
    <w:rsid w:val="00251A19"/>
    <w:rsid w:val="00254209"/>
    <w:rsid w:val="002555A9"/>
    <w:rsid w:val="002556E5"/>
    <w:rsid w:val="00255B55"/>
    <w:rsid w:val="00255C5B"/>
    <w:rsid w:val="00256A3B"/>
    <w:rsid w:val="00256E71"/>
    <w:rsid w:val="00257DFB"/>
    <w:rsid w:val="00260803"/>
    <w:rsid w:val="00260E83"/>
    <w:rsid w:val="00260F2B"/>
    <w:rsid w:val="0026132B"/>
    <w:rsid w:val="00261C42"/>
    <w:rsid w:val="0026226E"/>
    <w:rsid w:val="00264EE3"/>
    <w:rsid w:val="00265457"/>
    <w:rsid w:val="0026559C"/>
    <w:rsid w:val="0026568A"/>
    <w:rsid w:val="002656B0"/>
    <w:rsid w:val="00265A12"/>
    <w:rsid w:val="00266E70"/>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BDD"/>
    <w:rsid w:val="00283C70"/>
    <w:rsid w:val="00284A9A"/>
    <w:rsid w:val="00284B56"/>
    <w:rsid w:val="00284C03"/>
    <w:rsid w:val="002851CE"/>
    <w:rsid w:val="00286696"/>
    <w:rsid w:val="00286731"/>
    <w:rsid w:val="00286CC9"/>
    <w:rsid w:val="002874E1"/>
    <w:rsid w:val="002901F1"/>
    <w:rsid w:val="00290C3C"/>
    <w:rsid w:val="00291367"/>
    <w:rsid w:val="00291683"/>
    <w:rsid w:val="00291760"/>
    <w:rsid w:val="002933B7"/>
    <w:rsid w:val="002943CD"/>
    <w:rsid w:val="00294926"/>
    <w:rsid w:val="0029580D"/>
    <w:rsid w:val="00295985"/>
    <w:rsid w:val="00295A92"/>
    <w:rsid w:val="00295ED9"/>
    <w:rsid w:val="00296D50"/>
    <w:rsid w:val="00296F67"/>
    <w:rsid w:val="00297B78"/>
    <w:rsid w:val="002A04D8"/>
    <w:rsid w:val="002A095C"/>
    <w:rsid w:val="002A09C2"/>
    <w:rsid w:val="002A19F5"/>
    <w:rsid w:val="002A1B84"/>
    <w:rsid w:val="002A29D3"/>
    <w:rsid w:val="002A335F"/>
    <w:rsid w:val="002A3BD6"/>
    <w:rsid w:val="002A3D1D"/>
    <w:rsid w:val="002A6A93"/>
    <w:rsid w:val="002A7618"/>
    <w:rsid w:val="002B0F63"/>
    <w:rsid w:val="002B266A"/>
    <w:rsid w:val="002B2C46"/>
    <w:rsid w:val="002B2FB3"/>
    <w:rsid w:val="002B38FA"/>
    <w:rsid w:val="002B3B42"/>
    <w:rsid w:val="002B44BD"/>
    <w:rsid w:val="002B4975"/>
    <w:rsid w:val="002B4F86"/>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1A7B"/>
    <w:rsid w:val="002D1EAB"/>
    <w:rsid w:val="002D3E04"/>
    <w:rsid w:val="002D428F"/>
    <w:rsid w:val="002D432F"/>
    <w:rsid w:val="002D44E9"/>
    <w:rsid w:val="002D44F8"/>
    <w:rsid w:val="002D6802"/>
    <w:rsid w:val="002D6808"/>
    <w:rsid w:val="002D6DB2"/>
    <w:rsid w:val="002D6F3D"/>
    <w:rsid w:val="002D7C0F"/>
    <w:rsid w:val="002D7DE8"/>
    <w:rsid w:val="002D7F58"/>
    <w:rsid w:val="002E082F"/>
    <w:rsid w:val="002E1DEB"/>
    <w:rsid w:val="002E26A1"/>
    <w:rsid w:val="002E2C8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10150"/>
    <w:rsid w:val="0031266E"/>
    <w:rsid w:val="00312A89"/>
    <w:rsid w:val="00313292"/>
    <w:rsid w:val="00313490"/>
    <w:rsid w:val="00313771"/>
    <w:rsid w:val="00313D9C"/>
    <w:rsid w:val="00313DD7"/>
    <w:rsid w:val="00314203"/>
    <w:rsid w:val="003150E9"/>
    <w:rsid w:val="00316BC3"/>
    <w:rsid w:val="003175A9"/>
    <w:rsid w:val="00320AA2"/>
    <w:rsid w:val="00320E40"/>
    <w:rsid w:val="00321E57"/>
    <w:rsid w:val="003226F8"/>
    <w:rsid w:val="00323419"/>
    <w:rsid w:val="00323645"/>
    <w:rsid w:val="003236C3"/>
    <w:rsid w:val="003237DC"/>
    <w:rsid w:val="00323C94"/>
    <w:rsid w:val="003243B3"/>
    <w:rsid w:val="003245EC"/>
    <w:rsid w:val="003250D3"/>
    <w:rsid w:val="00327732"/>
    <w:rsid w:val="00327760"/>
    <w:rsid w:val="003278B2"/>
    <w:rsid w:val="00330063"/>
    <w:rsid w:val="00330D9A"/>
    <w:rsid w:val="00331A49"/>
    <w:rsid w:val="00331DC4"/>
    <w:rsid w:val="0033205E"/>
    <w:rsid w:val="0033225C"/>
    <w:rsid w:val="00332C53"/>
    <w:rsid w:val="00333627"/>
    <w:rsid w:val="003342A2"/>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998"/>
    <w:rsid w:val="00347A87"/>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81"/>
    <w:rsid w:val="00371027"/>
    <w:rsid w:val="00373500"/>
    <w:rsid w:val="003739C8"/>
    <w:rsid w:val="00373A04"/>
    <w:rsid w:val="00374353"/>
    <w:rsid w:val="00376E71"/>
    <w:rsid w:val="00377A6F"/>
    <w:rsid w:val="003810DE"/>
    <w:rsid w:val="00382072"/>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F4F"/>
    <w:rsid w:val="003964F6"/>
    <w:rsid w:val="00396621"/>
    <w:rsid w:val="00396A4F"/>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7A7D"/>
    <w:rsid w:val="003B035A"/>
    <w:rsid w:val="003B0642"/>
    <w:rsid w:val="003B1E0C"/>
    <w:rsid w:val="003B2058"/>
    <w:rsid w:val="003B36C7"/>
    <w:rsid w:val="003B426E"/>
    <w:rsid w:val="003B5C17"/>
    <w:rsid w:val="003B5CAE"/>
    <w:rsid w:val="003B7A8D"/>
    <w:rsid w:val="003B7FD6"/>
    <w:rsid w:val="003C03D4"/>
    <w:rsid w:val="003C0B1F"/>
    <w:rsid w:val="003C0C36"/>
    <w:rsid w:val="003C0F74"/>
    <w:rsid w:val="003C164C"/>
    <w:rsid w:val="003C1C7C"/>
    <w:rsid w:val="003C3840"/>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AF"/>
    <w:rsid w:val="003F5E9D"/>
    <w:rsid w:val="003F622B"/>
    <w:rsid w:val="003F659C"/>
    <w:rsid w:val="003F6615"/>
    <w:rsid w:val="003F6D2C"/>
    <w:rsid w:val="00400A7C"/>
    <w:rsid w:val="004020A1"/>
    <w:rsid w:val="00402F92"/>
    <w:rsid w:val="00403589"/>
    <w:rsid w:val="004037A3"/>
    <w:rsid w:val="004043BA"/>
    <w:rsid w:val="00404DC5"/>
    <w:rsid w:val="00404EA9"/>
    <w:rsid w:val="00407B57"/>
    <w:rsid w:val="0041102A"/>
    <w:rsid w:val="00411471"/>
    <w:rsid w:val="004119C4"/>
    <w:rsid w:val="00411A8F"/>
    <w:rsid w:val="00411FDE"/>
    <w:rsid w:val="0041230A"/>
    <w:rsid w:val="00412CA2"/>
    <w:rsid w:val="00414ABA"/>
    <w:rsid w:val="004157E3"/>
    <w:rsid w:val="00417B02"/>
    <w:rsid w:val="00420628"/>
    <w:rsid w:val="0042197D"/>
    <w:rsid w:val="00421AEA"/>
    <w:rsid w:val="004221EC"/>
    <w:rsid w:val="004223B2"/>
    <w:rsid w:val="004224D5"/>
    <w:rsid w:val="00422E7F"/>
    <w:rsid w:val="004231D6"/>
    <w:rsid w:val="004233FB"/>
    <w:rsid w:val="00423823"/>
    <w:rsid w:val="00424489"/>
    <w:rsid w:val="00425CD5"/>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74BD"/>
    <w:rsid w:val="00437C9F"/>
    <w:rsid w:val="00440C37"/>
    <w:rsid w:val="0044118A"/>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70F"/>
    <w:rsid w:val="00451AAF"/>
    <w:rsid w:val="00452236"/>
    <w:rsid w:val="00452FA7"/>
    <w:rsid w:val="0045311C"/>
    <w:rsid w:val="00453758"/>
    <w:rsid w:val="0045393A"/>
    <w:rsid w:val="00454155"/>
    <w:rsid w:val="004556DD"/>
    <w:rsid w:val="00455BA6"/>
    <w:rsid w:val="00456633"/>
    <w:rsid w:val="004568AD"/>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81A69"/>
    <w:rsid w:val="00482213"/>
    <w:rsid w:val="0048348A"/>
    <w:rsid w:val="0048385B"/>
    <w:rsid w:val="0048433E"/>
    <w:rsid w:val="004848E9"/>
    <w:rsid w:val="00484B03"/>
    <w:rsid w:val="00485A8C"/>
    <w:rsid w:val="0048698A"/>
    <w:rsid w:val="004873DD"/>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3A51"/>
    <w:rsid w:val="005145B2"/>
    <w:rsid w:val="0051469D"/>
    <w:rsid w:val="00515052"/>
    <w:rsid w:val="0051520F"/>
    <w:rsid w:val="00515583"/>
    <w:rsid w:val="0051640D"/>
    <w:rsid w:val="00516D8B"/>
    <w:rsid w:val="00520CA3"/>
    <w:rsid w:val="00520DD4"/>
    <w:rsid w:val="005213A8"/>
    <w:rsid w:val="00521495"/>
    <w:rsid w:val="0052174D"/>
    <w:rsid w:val="005228A6"/>
    <w:rsid w:val="00524796"/>
    <w:rsid w:val="00525F06"/>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642E"/>
    <w:rsid w:val="00536787"/>
    <w:rsid w:val="00536A6C"/>
    <w:rsid w:val="005375D7"/>
    <w:rsid w:val="005400CC"/>
    <w:rsid w:val="00540AE3"/>
    <w:rsid w:val="005410A7"/>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601F1"/>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6A6"/>
    <w:rsid w:val="00573EDD"/>
    <w:rsid w:val="005749B5"/>
    <w:rsid w:val="00576530"/>
    <w:rsid w:val="00576ABB"/>
    <w:rsid w:val="00580042"/>
    <w:rsid w:val="00581CFF"/>
    <w:rsid w:val="00582609"/>
    <w:rsid w:val="00582AD0"/>
    <w:rsid w:val="005830F4"/>
    <w:rsid w:val="00583864"/>
    <w:rsid w:val="00585539"/>
    <w:rsid w:val="005861A4"/>
    <w:rsid w:val="005867B7"/>
    <w:rsid w:val="00586E43"/>
    <w:rsid w:val="00587CCB"/>
    <w:rsid w:val="005900A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48B3"/>
    <w:rsid w:val="005B51E4"/>
    <w:rsid w:val="005B6899"/>
    <w:rsid w:val="005B6CBD"/>
    <w:rsid w:val="005B7F7A"/>
    <w:rsid w:val="005C0A3F"/>
    <w:rsid w:val="005C12C3"/>
    <w:rsid w:val="005C1CDA"/>
    <w:rsid w:val="005C1D5D"/>
    <w:rsid w:val="005C3CE3"/>
    <w:rsid w:val="005C47BF"/>
    <w:rsid w:val="005C4AD2"/>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7AD4"/>
    <w:rsid w:val="00647B3B"/>
    <w:rsid w:val="006502E4"/>
    <w:rsid w:val="00650B13"/>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BA"/>
    <w:rsid w:val="006B131F"/>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DCA"/>
    <w:rsid w:val="00717863"/>
    <w:rsid w:val="00720F62"/>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63F"/>
    <w:rsid w:val="007447BB"/>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70D4"/>
    <w:rsid w:val="00797B1B"/>
    <w:rsid w:val="007A0159"/>
    <w:rsid w:val="007A0576"/>
    <w:rsid w:val="007A0C20"/>
    <w:rsid w:val="007A0CCA"/>
    <w:rsid w:val="007A1FB1"/>
    <w:rsid w:val="007A4F77"/>
    <w:rsid w:val="007A6660"/>
    <w:rsid w:val="007A6A35"/>
    <w:rsid w:val="007A7407"/>
    <w:rsid w:val="007AB9E9"/>
    <w:rsid w:val="007B02B0"/>
    <w:rsid w:val="007B056E"/>
    <w:rsid w:val="007B086B"/>
    <w:rsid w:val="007B1EA4"/>
    <w:rsid w:val="007B28FA"/>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1E34"/>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127E"/>
    <w:rsid w:val="00851685"/>
    <w:rsid w:val="00851F5A"/>
    <w:rsid w:val="00852A5C"/>
    <w:rsid w:val="008530ED"/>
    <w:rsid w:val="00853A6D"/>
    <w:rsid w:val="0085420C"/>
    <w:rsid w:val="008547FE"/>
    <w:rsid w:val="00854839"/>
    <w:rsid w:val="00854914"/>
    <w:rsid w:val="008553F3"/>
    <w:rsid w:val="0085568E"/>
    <w:rsid w:val="00856B29"/>
    <w:rsid w:val="00856E12"/>
    <w:rsid w:val="00856F1E"/>
    <w:rsid w:val="008575D4"/>
    <w:rsid w:val="008576BE"/>
    <w:rsid w:val="0086057A"/>
    <w:rsid w:val="008608D7"/>
    <w:rsid w:val="00860902"/>
    <w:rsid w:val="00860A8C"/>
    <w:rsid w:val="00861189"/>
    <w:rsid w:val="00861A7D"/>
    <w:rsid w:val="00862026"/>
    <w:rsid w:val="0086227A"/>
    <w:rsid w:val="008628ED"/>
    <w:rsid w:val="00863775"/>
    <w:rsid w:val="0086410E"/>
    <w:rsid w:val="00864185"/>
    <w:rsid w:val="00864194"/>
    <w:rsid w:val="00864323"/>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EEE"/>
    <w:rsid w:val="00883E52"/>
    <w:rsid w:val="008857C6"/>
    <w:rsid w:val="00886F5E"/>
    <w:rsid w:val="00890154"/>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7C7E"/>
    <w:rsid w:val="008C1B97"/>
    <w:rsid w:val="008C31F1"/>
    <w:rsid w:val="008C34AC"/>
    <w:rsid w:val="008C3567"/>
    <w:rsid w:val="008C35E3"/>
    <w:rsid w:val="008C3CDA"/>
    <w:rsid w:val="008C3E75"/>
    <w:rsid w:val="008C443D"/>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AC7"/>
    <w:rsid w:val="008F2DE8"/>
    <w:rsid w:val="008F3655"/>
    <w:rsid w:val="008F3F1B"/>
    <w:rsid w:val="008F4C17"/>
    <w:rsid w:val="0090042A"/>
    <w:rsid w:val="00900A68"/>
    <w:rsid w:val="00900D69"/>
    <w:rsid w:val="00901500"/>
    <w:rsid w:val="00902577"/>
    <w:rsid w:val="009030AC"/>
    <w:rsid w:val="00903183"/>
    <w:rsid w:val="00904188"/>
    <w:rsid w:val="009049BA"/>
    <w:rsid w:val="009049FA"/>
    <w:rsid w:val="00905266"/>
    <w:rsid w:val="009056BF"/>
    <w:rsid w:val="00907DBB"/>
    <w:rsid w:val="00910609"/>
    <w:rsid w:val="00910BA9"/>
    <w:rsid w:val="0091138C"/>
    <w:rsid w:val="0091139E"/>
    <w:rsid w:val="0091145B"/>
    <w:rsid w:val="00911ADD"/>
    <w:rsid w:val="0091270F"/>
    <w:rsid w:val="009130CD"/>
    <w:rsid w:val="00913713"/>
    <w:rsid w:val="009144B1"/>
    <w:rsid w:val="009147E8"/>
    <w:rsid w:val="00914F83"/>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2D57"/>
    <w:rsid w:val="00943BAD"/>
    <w:rsid w:val="00943CD2"/>
    <w:rsid w:val="00943D13"/>
    <w:rsid w:val="00944734"/>
    <w:rsid w:val="00944D06"/>
    <w:rsid w:val="0094502B"/>
    <w:rsid w:val="009452AB"/>
    <w:rsid w:val="0094581C"/>
    <w:rsid w:val="00946CD9"/>
    <w:rsid w:val="0094720E"/>
    <w:rsid w:val="0095006D"/>
    <w:rsid w:val="00950271"/>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61C9B"/>
    <w:rsid w:val="00962127"/>
    <w:rsid w:val="009624FD"/>
    <w:rsid w:val="00963CFB"/>
    <w:rsid w:val="0096459C"/>
    <w:rsid w:val="00964D73"/>
    <w:rsid w:val="00964FD1"/>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FA5"/>
    <w:rsid w:val="00981491"/>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45D3"/>
    <w:rsid w:val="009C477E"/>
    <w:rsid w:val="009C5125"/>
    <w:rsid w:val="009C6A9B"/>
    <w:rsid w:val="009C72D1"/>
    <w:rsid w:val="009C7672"/>
    <w:rsid w:val="009C7818"/>
    <w:rsid w:val="009D00B9"/>
    <w:rsid w:val="009D03F1"/>
    <w:rsid w:val="009D0824"/>
    <w:rsid w:val="009D16F2"/>
    <w:rsid w:val="009D2010"/>
    <w:rsid w:val="009D2AF2"/>
    <w:rsid w:val="009D4065"/>
    <w:rsid w:val="009D41DE"/>
    <w:rsid w:val="009D4A70"/>
    <w:rsid w:val="009D67B0"/>
    <w:rsid w:val="009E015C"/>
    <w:rsid w:val="009E09EE"/>
    <w:rsid w:val="009E0CA7"/>
    <w:rsid w:val="009E0FF5"/>
    <w:rsid w:val="009E12E5"/>
    <w:rsid w:val="009E13A3"/>
    <w:rsid w:val="009E14CF"/>
    <w:rsid w:val="009E1632"/>
    <w:rsid w:val="009E1ADB"/>
    <w:rsid w:val="009E23A5"/>
    <w:rsid w:val="009E2561"/>
    <w:rsid w:val="009E40ED"/>
    <w:rsid w:val="009E48D3"/>
    <w:rsid w:val="009E595A"/>
    <w:rsid w:val="009E6A4D"/>
    <w:rsid w:val="009E7648"/>
    <w:rsid w:val="009E7F5A"/>
    <w:rsid w:val="009F0421"/>
    <w:rsid w:val="009F106A"/>
    <w:rsid w:val="009F1544"/>
    <w:rsid w:val="009F1883"/>
    <w:rsid w:val="009F195A"/>
    <w:rsid w:val="009F2AC9"/>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479"/>
    <w:rsid w:val="00A14802"/>
    <w:rsid w:val="00A14E77"/>
    <w:rsid w:val="00A1562B"/>
    <w:rsid w:val="00A15966"/>
    <w:rsid w:val="00A15B42"/>
    <w:rsid w:val="00A17107"/>
    <w:rsid w:val="00A204BD"/>
    <w:rsid w:val="00A205B6"/>
    <w:rsid w:val="00A2066E"/>
    <w:rsid w:val="00A20923"/>
    <w:rsid w:val="00A23726"/>
    <w:rsid w:val="00A239B2"/>
    <w:rsid w:val="00A23CED"/>
    <w:rsid w:val="00A23F00"/>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9B1"/>
    <w:rsid w:val="00A53105"/>
    <w:rsid w:val="00A53466"/>
    <w:rsid w:val="00A54499"/>
    <w:rsid w:val="00A55E50"/>
    <w:rsid w:val="00A55ECB"/>
    <w:rsid w:val="00A560DE"/>
    <w:rsid w:val="00A56E61"/>
    <w:rsid w:val="00A574E3"/>
    <w:rsid w:val="00A614C1"/>
    <w:rsid w:val="00A6193C"/>
    <w:rsid w:val="00A61944"/>
    <w:rsid w:val="00A62022"/>
    <w:rsid w:val="00A62030"/>
    <w:rsid w:val="00A624E7"/>
    <w:rsid w:val="00A628B2"/>
    <w:rsid w:val="00A62ABE"/>
    <w:rsid w:val="00A62D1D"/>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250A"/>
    <w:rsid w:val="00A72B6A"/>
    <w:rsid w:val="00A72C33"/>
    <w:rsid w:val="00A7353C"/>
    <w:rsid w:val="00A7357C"/>
    <w:rsid w:val="00A73EE5"/>
    <w:rsid w:val="00A74D33"/>
    <w:rsid w:val="00A7685C"/>
    <w:rsid w:val="00A77985"/>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C9A"/>
    <w:rsid w:val="00A873BC"/>
    <w:rsid w:val="00A878A2"/>
    <w:rsid w:val="00A9086F"/>
    <w:rsid w:val="00A90EE7"/>
    <w:rsid w:val="00A910B9"/>
    <w:rsid w:val="00A91DF9"/>
    <w:rsid w:val="00A92523"/>
    <w:rsid w:val="00A93164"/>
    <w:rsid w:val="00A960B1"/>
    <w:rsid w:val="00A96968"/>
    <w:rsid w:val="00A97004"/>
    <w:rsid w:val="00AA1853"/>
    <w:rsid w:val="00AA1CB2"/>
    <w:rsid w:val="00AA2FE9"/>
    <w:rsid w:val="00AA31D9"/>
    <w:rsid w:val="00AA43D9"/>
    <w:rsid w:val="00AA58FE"/>
    <w:rsid w:val="00AA7710"/>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CCD"/>
    <w:rsid w:val="00AE712A"/>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A67"/>
    <w:rsid w:val="00B11EF8"/>
    <w:rsid w:val="00B12156"/>
    <w:rsid w:val="00B127D3"/>
    <w:rsid w:val="00B12E70"/>
    <w:rsid w:val="00B1317F"/>
    <w:rsid w:val="00B15681"/>
    <w:rsid w:val="00B16685"/>
    <w:rsid w:val="00B16B38"/>
    <w:rsid w:val="00B16D50"/>
    <w:rsid w:val="00B17721"/>
    <w:rsid w:val="00B17EB0"/>
    <w:rsid w:val="00B20667"/>
    <w:rsid w:val="00B20F0F"/>
    <w:rsid w:val="00B21F83"/>
    <w:rsid w:val="00B22649"/>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E0C"/>
    <w:rsid w:val="00B94165"/>
    <w:rsid w:val="00B943A6"/>
    <w:rsid w:val="00B94D31"/>
    <w:rsid w:val="00B951FE"/>
    <w:rsid w:val="00B9540F"/>
    <w:rsid w:val="00B958A4"/>
    <w:rsid w:val="00B95A3C"/>
    <w:rsid w:val="00B960F6"/>
    <w:rsid w:val="00B9654B"/>
    <w:rsid w:val="00B96E0A"/>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1010"/>
    <w:rsid w:val="00BC209C"/>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658A"/>
    <w:rsid w:val="00C16AB0"/>
    <w:rsid w:val="00C17247"/>
    <w:rsid w:val="00C172C6"/>
    <w:rsid w:val="00C1787B"/>
    <w:rsid w:val="00C17C68"/>
    <w:rsid w:val="00C20412"/>
    <w:rsid w:val="00C20C0F"/>
    <w:rsid w:val="00C20CA0"/>
    <w:rsid w:val="00C220A2"/>
    <w:rsid w:val="00C22588"/>
    <w:rsid w:val="00C22BB7"/>
    <w:rsid w:val="00C236B5"/>
    <w:rsid w:val="00C23D65"/>
    <w:rsid w:val="00C23E7D"/>
    <w:rsid w:val="00C241C5"/>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5D0"/>
    <w:rsid w:val="00C44965"/>
    <w:rsid w:val="00C4573C"/>
    <w:rsid w:val="00C45ABB"/>
    <w:rsid w:val="00C4659E"/>
    <w:rsid w:val="00C469E9"/>
    <w:rsid w:val="00C46D67"/>
    <w:rsid w:val="00C4740E"/>
    <w:rsid w:val="00C47C62"/>
    <w:rsid w:val="00C504A4"/>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532"/>
    <w:rsid w:val="00C96769"/>
    <w:rsid w:val="00CA1304"/>
    <w:rsid w:val="00CA1917"/>
    <w:rsid w:val="00CA2624"/>
    <w:rsid w:val="00CA316A"/>
    <w:rsid w:val="00CA3B6F"/>
    <w:rsid w:val="00CA3E51"/>
    <w:rsid w:val="00CA3FD9"/>
    <w:rsid w:val="00CA424C"/>
    <w:rsid w:val="00CA53AE"/>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963"/>
    <w:rsid w:val="00D64E67"/>
    <w:rsid w:val="00D66D9D"/>
    <w:rsid w:val="00D67246"/>
    <w:rsid w:val="00D7060E"/>
    <w:rsid w:val="00D7130D"/>
    <w:rsid w:val="00D71699"/>
    <w:rsid w:val="00D716CA"/>
    <w:rsid w:val="00D71D30"/>
    <w:rsid w:val="00D729CE"/>
    <w:rsid w:val="00D73B22"/>
    <w:rsid w:val="00D74618"/>
    <w:rsid w:val="00D74773"/>
    <w:rsid w:val="00D75993"/>
    <w:rsid w:val="00D768BB"/>
    <w:rsid w:val="00D77E04"/>
    <w:rsid w:val="00D801A9"/>
    <w:rsid w:val="00D8085B"/>
    <w:rsid w:val="00D81C52"/>
    <w:rsid w:val="00D81F8F"/>
    <w:rsid w:val="00D82436"/>
    <w:rsid w:val="00D827A0"/>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61CF"/>
    <w:rsid w:val="00E06A71"/>
    <w:rsid w:val="00E0700E"/>
    <w:rsid w:val="00E07478"/>
    <w:rsid w:val="00E07800"/>
    <w:rsid w:val="00E07EC9"/>
    <w:rsid w:val="00E11724"/>
    <w:rsid w:val="00E12DC8"/>
    <w:rsid w:val="00E13428"/>
    <w:rsid w:val="00E1415C"/>
    <w:rsid w:val="00E14636"/>
    <w:rsid w:val="00E14751"/>
    <w:rsid w:val="00E14BE0"/>
    <w:rsid w:val="00E16CA6"/>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5135"/>
    <w:rsid w:val="00E5526A"/>
    <w:rsid w:val="00E56360"/>
    <w:rsid w:val="00E56A5C"/>
    <w:rsid w:val="00E56FF5"/>
    <w:rsid w:val="00E57841"/>
    <w:rsid w:val="00E57E84"/>
    <w:rsid w:val="00E600BB"/>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115F"/>
    <w:rsid w:val="00EC551E"/>
    <w:rsid w:val="00EC5933"/>
    <w:rsid w:val="00EC725A"/>
    <w:rsid w:val="00EC74A3"/>
    <w:rsid w:val="00EC76D6"/>
    <w:rsid w:val="00EC774B"/>
    <w:rsid w:val="00EC7E58"/>
    <w:rsid w:val="00ED099D"/>
    <w:rsid w:val="00ED1645"/>
    <w:rsid w:val="00ED1A14"/>
    <w:rsid w:val="00ED2975"/>
    <w:rsid w:val="00ED3147"/>
    <w:rsid w:val="00ED343B"/>
    <w:rsid w:val="00ED35BC"/>
    <w:rsid w:val="00ED3DB1"/>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352B"/>
    <w:rsid w:val="00F136B6"/>
    <w:rsid w:val="00F139E5"/>
    <w:rsid w:val="00F13CD3"/>
    <w:rsid w:val="00F14290"/>
    <w:rsid w:val="00F14601"/>
    <w:rsid w:val="00F14AD8"/>
    <w:rsid w:val="00F15DE7"/>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1BB3"/>
    <w:rsid w:val="00F6241F"/>
    <w:rsid w:val="00F629F8"/>
    <w:rsid w:val="00F62DDF"/>
    <w:rsid w:val="00F63830"/>
    <w:rsid w:val="00F63E45"/>
    <w:rsid w:val="00F63ED9"/>
    <w:rsid w:val="00F6542D"/>
    <w:rsid w:val="00F656D3"/>
    <w:rsid w:val="00F67204"/>
    <w:rsid w:val="00F708FD"/>
    <w:rsid w:val="00F709D3"/>
    <w:rsid w:val="00F70B7D"/>
    <w:rsid w:val="00F71202"/>
    <w:rsid w:val="00F71869"/>
    <w:rsid w:val="00F718F6"/>
    <w:rsid w:val="00F71EC9"/>
    <w:rsid w:val="00F71FB2"/>
    <w:rsid w:val="00F73CC2"/>
    <w:rsid w:val="00F740E5"/>
    <w:rsid w:val="00F742B9"/>
    <w:rsid w:val="00F75565"/>
    <w:rsid w:val="00F75625"/>
    <w:rsid w:val="00F75F29"/>
    <w:rsid w:val="00F76D11"/>
    <w:rsid w:val="00F77EB0"/>
    <w:rsid w:val="00F808D2"/>
    <w:rsid w:val="00F80B8F"/>
    <w:rsid w:val="00F80E4F"/>
    <w:rsid w:val="00F80F87"/>
    <w:rsid w:val="00F813F7"/>
    <w:rsid w:val="00F81481"/>
    <w:rsid w:val="00F819D7"/>
    <w:rsid w:val="00F827EB"/>
    <w:rsid w:val="00F827FD"/>
    <w:rsid w:val="00F82992"/>
    <w:rsid w:val="00F8491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17FE"/>
    <w:rsid w:val="00FA1A75"/>
    <w:rsid w:val="00FA27B0"/>
    <w:rsid w:val="00FA2C8A"/>
    <w:rsid w:val="00FA4357"/>
    <w:rsid w:val="00FA528E"/>
    <w:rsid w:val="00FA5291"/>
    <w:rsid w:val="00FA5C98"/>
    <w:rsid w:val="00FA6E16"/>
    <w:rsid w:val="00FA74E6"/>
    <w:rsid w:val="00FA7E2F"/>
    <w:rsid w:val="00FB01D4"/>
    <w:rsid w:val="00FB094C"/>
    <w:rsid w:val="00FB1C8A"/>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C4B"/>
    <w:rsid w:val="00FC7DC7"/>
    <w:rsid w:val="00FD07A3"/>
    <w:rsid w:val="00FD1531"/>
    <w:rsid w:val="00FD17BB"/>
    <w:rsid w:val="00FD2213"/>
    <w:rsid w:val="00FD23CA"/>
    <w:rsid w:val="00FD2511"/>
    <w:rsid w:val="00FD29F3"/>
    <w:rsid w:val="00FD2A2C"/>
    <w:rsid w:val="00FD36C7"/>
    <w:rsid w:val="00FD3D0F"/>
    <w:rsid w:val="00FD4A8B"/>
    <w:rsid w:val="00FD52E3"/>
    <w:rsid w:val="00FD5358"/>
    <w:rsid w:val="00FD70FE"/>
    <w:rsid w:val="00FD7C8D"/>
    <w:rsid w:val="00FD7FC0"/>
    <w:rsid w:val="00FE0756"/>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C8D58A9B-84F4-4BDD-A9AC-D6A0FB5D4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microsoft.com/office/2011/relationships/commentsExtended" Target="commentsExtended.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247463"/>
    <w:rsid w:val="00270A1D"/>
    <w:rsid w:val="00297BA5"/>
    <w:rsid w:val="00367B1A"/>
    <w:rsid w:val="00402331"/>
    <w:rsid w:val="004D1AD2"/>
    <w:rsid w:val="004E31E6"/>
    <w:rsid w:val="00536D70"/>
    <w:rsid w:val="00544211"/>
    <w:rsid w:val="005900AF"/>
    <w:rsid w:val="005B19A1"/>
    <w:rsid w:val="006272C1"/>
    <w:rsid w:val="00630A81"/>
    <w:rsid w:val="0068777C"/>
    <w:rsid w:val="006E466A"/>
    <w:rsid w:val="007F452B"/>
    <w:rsid w:val="0086678F"/>
    <w:rsid w:val="0087360D"/>
    <w:rsid w:val="008C3567"/>
    <w:rsid w:val="009763FE"/>
    <w:rsid w:val="009A5366"/>
    <w:rsid w:val="009B4BA0"/>
    <w:rsid w:val="009D4054"/>
    <w:rsid w:val="00A23856"/>
    <w:rsid w:val="00B21697"/>
    <w:rsid w:val="00B32AA3"/>
    <w:rsid w:val="00BF6930"/>
    <w:rsid w:val="00D21659"/>
    <w:rsid w:val="00D92024"/>
    <w:rsid w:val="00F0651B"/>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2.xml><?xml version="1.0" encoding="utf-8"?>
<ds:datastoreItem xmlns:ds="http://schemas.openxmlformats.org/officeDocument/2006/customXml" ds:itemID="{9E24E330-E581-48BC-9EED-BB0EDA758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4F60DD-49FA-4918-B97B-9BD87E87E8B5}">
  <ds:schemaRefs>
    <ds:schemaRef ds:uri="http://schemas.microsoft.com/sharepoint/v3/contenttype/forms"/>
  </ds:schemaRefs>
</ds:datastoreItem>
</file>

<file path=customXml/itemProps4.xml><?xml version="1.0" encoding="utf-8"?>
<ds:datastoreItem xmlns:ds="http://schemas.openxmlformats.org/officeDocument/2006/customXml" ds:itemID="{51EDA515-EAD7-4AB6-85E4-C091A2D21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21</Pages>
  <Words>7067</Words>
  <Characters>40283</Characters>
  <Application>Microsoft Office Word</Application>
  <DocSecurity>0</DocSecurity>
  <Lines>335</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632</cp:revision>
  <cp:lastPrinted>2019-11-15T00:36:00Z</cp:lastPrinted>
  <dcterms:created xsi:type="dcterms:W3CDTF">2020-07-24T14:41:00Z</dcterms:created>
  <dcterms:modified xsi:type="dcterms:W3CDTF">2020-10-12T14:19:00Z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